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603AE3" w14:textId="5920EFE6" w:rsidR="000331A6" w:rsidRPr="009A0DBC" w:rsidRDefault="000331A6">
      <w:r w:rsidRPr="00925E0B">
        <w:rPr>
          <w:b/>
          <w:sz w:val="28"/>
          <w:szCs w:val="28"/>
        </w:rPr>
        <w:t>PI Name:</w:t>
      </w:r>
      <w:r w:rsidR="009A0DBC">
        <w:rPr>
          <w:b/>
          <w:sz w:val="28"/>
          <w:szCs w:val="28"/>
        </w:rPr>
        <w:t xml:space="preserve"> </w:t>
      </w:r>
      <w:r w:rsidR="009A0DBC">
        <w:t>Vy M. Dong &amp; Jan R</w:t>
      </w:r>
      <w:del w:id="0" w:author="Jan Riedel" w:date="2016-08-09T17:20:00Z">
        <w:r w:rsidR="009A0DBC" w:rsidDel="00B73B04">
          <w:delText>e</w:delText>
        </w:r>
      </w:del>
      <w:r w:rsidR="009A0DBC">
        <w:t>i</w:t>
      </w:r>
      <w:ins w:id="1" w:author="Jan Riedel" w:date="2016-08-09T17:20:00Z">
        <w:r w:rsidR="00B73B04">
          <w:t>e</w:t>
        </w:r>
      </w:ins>
      <w:r w:rsidR="009A0DBC">
        <w:t>del</w:t>
      </w:r>
    </w:p>
    <w:p w14:paraId="51315A05" w14:textId="53FAD6F7" w:rsidR="000331A6" w:rsidRDefault="00760C9B">
      <w:r>
        <w:rPr>
          <w:b/>
          <w:sz w:val="28"/>
        </w:rPr>
        <w:t>Science</w:t>
      </w:r>
      <w:r w:rsidR="000331A6" w:rsidRPr="000331A6">
        <w:rPr>
          <w:b/>
          <w:sz w:val="28"/>
        </w:rPr>
        <w:t xml:space="preserve"> Education Title</w:t>
      </w:r>
      <w:r w:rsidR="006039E6">
        <w:rPr>
          <w:b/>
          <w:sz w:val="28"/>
        </w:rPr>
        <w:t>:</w:t>
      </w:r>
      <w:r w:rsidR="006039E6">
        <w:t xml:space="preserve"> </w:t>
      </w:r>
      <w:r w:rsidR="00CB62F8">
        <w:t xml:space="preserve">Driving </w:t>
      </w:r>
      <w:ins w:id="2" w:author="Andrew Wilkens" w:date="2016-07-29T16:06:00Z">
        <w:r w:rsidR="003233AF">
          <w:t>E</w:t>
        </w:r>
      </w:ins>
      <w:del w:id="3" w:author="Andrew Wilkens" w:date="2016-07-29T16:06:00Z">
        <w:r w:rsidR="00CB62F8" w:rsidDel="003233AF">
          <w:delText>e</w:delText>
        </w:r>
      </w:del>
      <w:r w:rsidR="00CB62F8">
        <w:t xml:space="preserve">quilibria: </w:t>
      </w:r>
      <w:commentRangeStart w:id="4"/>
      <w:commentRangeStart w:id="5"/>
      <w:r w:rsidR="00CB62F8">
        <w:t xml:space="preserve">Dean-Stark </w:t>
      </w:r>
      <w:ins w:id="6" w:author="Andrew Wilkens" w:date="2016-07-29T16:06:00Z">
        <w:r w:rsidR="003233AF">
          <w:t>T</w:t>
        </w:r>
      </w:ins>
      <w:del w:id="7" w:author="Andrew Wilkens" w:date="2016-07-29T16:06:00Z">
        <w:r w:rsidR="00CB62F8" w:rsidDel="003233AF">
          <w:delText>t</w:delText>
        </w:r>
      </w:del>
      <w:r w:rsidR="00CB62F8">
        <w:t>rap</w:t>
      </w:r>
      <w:commentRangeEnd w:id="4"/>
      <w:r w:rsidR="003233AF">
        <w:rPr>
          <w:rStyle w:val="Kommentarzeichen"/>
        </w:rPr>
        <w:commentReference w:id="4"/>
      </w:r>
      <w:commentRangeEnd w:id="5"/>
      <w:r w:rsidR="00230684">
        <w:rPr>
          <w:rStyle w:val="Kommentarzeichen"/>
        </w:rPr>
        <w:commentReference w:id="5"/>
      </w:r>
    </w:p>
    <w:p w14:paraId="6D574A61" w14:textId="526C722D" w:rsidR="000331A6" w:rsidRDefault="000331A6">
      <w:commentRangeStart w:id="8"/>
      <w:r w:rsidRPr="000331A6">
        <w:rPr>
          <w:b/>
          <w:sz w:val="28"/>
        </w:rPr>
        <w:t>Overvie</w:t>
      </w:r>
      <w:r w:rsidRPr="004315E6">
        <w:rPr>
          <w:b/>
          <w:sz w:val="28"/>
          <w:szCs w:val="28"/>
        </w:rPr>
        <w:t>w</w:t>
      </w:r>
      <w:commentRangeEnd w:id="8"/>
      <w:r w:rsidR="00D21158">
        <w:rPr>
          <w:rStyle w:val="Kommentarzeichen"/>
        </w:rPr>
        <w:commentReference w:id="8"/>
      </w:r>
    </w:p>
    <w:p w14:paraId="5093F13F" w14:textId="7165B9A2" w:rsidR="004315E6" w:rsidRDefault="006C7BFA" w:rsidP="00750BEB">
      <w:pPr>
        <w:jc w:val="both"/>
      </w:pPr>
      <w:ins w:id="9" w:author="Jan Riedel" w:date="2016-08-10T10:45:00Z">
        <w:r>
          <w:t>A</w:t>
        </w:r>
      </w:ins>
      <w:ins w:id="10" w:author="Jan Riedel" w:date="2016-08-09T16:58:00Z">
        <w:r w:rsidR="00857891">
          <w:t xml:space="preserve"> Dean-Stark t</w:t>
        </w:r>
        <w:r w:rsidR="00230684">
          <w:t xml:space="preserve">rap is </w:t>
        </w:r>
      </w:ins>
      <w:ins w:id="11" w:author="Jan Riedel" w:date="2016-08-10T10:45:00Z">
        <w:r>
          <w:t xml:space="preserve">a special </w:t>
        </w:r>
      </w:ins>
      <w:ins w:id="12" w:author="Jan Riedel" w:date="2016-08-10T10:46:00Z">
        <w:r>
          <w:t xml:space="preserve">piece of glassware, which allows the </w:t>
        </w:r>
      </w:ins>
      <w:ins w:id="13" w:author="Jan Riedel" w:date="2016-08-09T16:58:00Z">
        <w:r w:rsidR="00230684">
          <w:t>collect</w:t>
        </w:r>
      </w:ins>
      <w:ins w:id="14" w:author="Jan Riedel" w:date="2016-08-10T10:46:00Z">
        <w:r>
          <w:t>ion of</w:t>
        </w:r>
      </w:ins>
      <w:ins w:id="15" w:author="Jan Riedel" w:date="2016-08-09T16:58:00Z">
        <w:r w:rsidR="00230684">
          <w:t xml:space="preserve"> water during a reaction</w:t>
        </w:r>
      </w:ins>
      <w:ins w:id="16" w:author="Jan Riedel" w:date="2016-08-10T11:04:00Z">
        <w:r w:rsidR="003E17A5">
          <w:t xml:space="preserve"> through an </w:t>
        </w:r>
        <w:proofErr w:type="spellStart"/>
        <w:r w:rsidR="003E17A5">
          <w:t>azeotropic</w:t>
        </w:r>
        <w:proofErr w:type="spellEnd"/>
        <w:r w:rsidR="003E17A5">
          <w:t xml:space="preserve"> distillation</w:t>
        </w:r>
      </w:ins>
      <w:ins w:id="17" w:author="Jan Riedel" w:date="2016-08-09T16:58:00Z">
        <w:r w:rsidR="00230684">
          <w:t>.</w:t>
        </w:r>
      </w:ins>
      <w:ins w:id="18" w:author="Jan Riedel" w:date="2016-08-09T17:02:00Z">
        <w:r w:rsidR="00857891">
          <w:t xml:space="preserve"> </w:t>
        </w:r>
      </w:ins>
      <w:ins w:id="19" w:author="Jan Riedel" w:date="2016-08-10T10:47:00Z">
        <w:r>
          <w:t>The desire to collect water from a</w:t>
        </w:r>
      </w:ins>
      <w:ins w:id="20" w:author="Jan Riedel" w:date="2016-08-10T10:48:00Z">
        <w:r>
          <w:t xml:space="preserve"> r</w:t>
        </w:r>
      </w:ins>
      <w:ins w:id="21" w:author="Jan Riedel" w:date="2016-08-10T10:47:00Z">
        <w:r>
          <w:t xml:space="preserve">eaction can have various reasons. </w:t>
        </w:r>
      </w:ins>
      <w:ins w:id="22" w:author="Jan Riedel" w:date="2016-08-10T10:48:00Z">
        <w:r>
          <w:t xml:space="preserve">It can drive the equilibria </w:t>
        </w:r>
      </w:ins>
      <w:ins w:id="23" w:author="Jan Riedel" w:date="2016-08-10T10:49:00Z">
        <w:r>
          <w:t>i</w:t>
        </w:r>
      </w:ins>
      <w:ins w:id="24" w:author="Jan Riedel" w:date="2016-08-10T10:48:00Z">
        <w:r>
          <w:t>n reaction</w:t>
        </w:r>
      </w:ins>
      <w:ins w:id="25" w:author="Jan Riedel" w:date="2016-08-10T10:54:00Z">
        <w:r w:rsidR="00004FC8">
          <w:t>s</w:t>
        </w:r>
      </w:ins>
      <w:ins w:id="26" w:author="Jan Riedel" w:date="2016-08-10T10:48:00Z">
        <w:r>
          <w:t>, where water gets formed as a byproduct.</w:t>
        </w:r>
      </w:ins>
      <w:ins w:id="27" w:author="Jan Riedel" w:date="2016-08-10T10:49:00Z">
        <w:r>
          <w:t xml:space="preserve"> </w:t>
        </w:r>
      </w:ins>
      <w:moveToRangeStart w:id="28" w:author="Jan Riedel" w:date="2016-08-10T10:55:00Z" w:name="move458589858"/>
      <w:moveTo w:id="29" w:author="Jan Riedel" w:date="2016-08-10T10:55:00Z">
        <w:r w:rsidR="00004FC8">
          <w:t xml:space="preserve">According to Le </w:t>
        </w:r>
        <w:proofErr w:type="spellStart"/>
        <w:r w:rsidR="00004FC8">
          <w:t>Chatelier's</w:t>
        </w:r>
        <w:proofErr w:type="spellEnd"/>
        <w:r w:rsidR="00004FC8">
          <w:t xml:space="preserve"> principle a change in temperature, pressure, concentration, or volume will cause a readjustment of a reversible reaction to establish a new equilibrium. An </w:t>
        </w:r>
      </w:moveTo>
      <w:proofErr w:type="spellStart"/>
      <w:ins w:id="30" w:author="Jan Riedel" w:date="2016-08-11T10:11:00Z">
        <w:r w:rsidR="00A13FA9">
          <w:t>acetal</w:t>
        </w:r>
        <w:proofErr w:type="spellEnd"/>
        <w:r w:rsidR="00A13FA9">
          <w:t xml:space="preserve"> formation </w:t>
        </w:r>
      </w:ins>
      <w:moveTo w:id="31" w:author="Jan Riedel" w:date="2016-08-10T10:55:00Z">
        <w:del w:id="32" w:author="Jan Riedel" w:date="2016-08-11T10:11:00Z">
          <w:r w:rsidR="00004FC8" w:rsidDel="00A13FA9">
            <w:delText xml:space="preserve">esterification </w:delText>
          </w:r>
        </w:del>
        <w:r w:rsidR="00004FC8">
          <w:t>is a reversible reaction, where water gets formed as a byproduct. In such cases, achieving good yields is possible by driving the equilibrium towards the product side via the removal of water.</w:t>
        </w:r>
      </w:moveTo>
      <w:moveToRangeEnd w:id="28"/>
      <w:ins w:id="33" w:author="Jan Riedel" w:date="2016-08-10T10:55:00Z">
        <w:r w:rsidR="00004FC8">
          <w:t xml:space="preserve"> </w:t>
        </w:r>
      </w:ins>
      <w:ins w:id="34" w:author="Jan Riedel" w:date="2016-08-10T10:51:00Z">
        <w:r w:rsidR="00004FC8">
          <w:t>The Dean-Stark trap also allows the determi</w:t>
        </w:r>
        <w:r w:rsidR="00A13FA9">
          <w:t xml:space="preserve">nation of </w:t>
        </w:r>
        <w:r w:rsidR="003E17A5">
          <w:t xml:space="preserve">water content or </w:t>
        </w:r>
        <w:r w:rsidR="00004FC8">
          <w:t>ca</w:t>
        </w:r>
        <w:r w:rsidR="003E17A5">
          <w:t>n be used</w:t>
        </w:r>
        <w:r w:rsidR="00004FC8">
          <w:t xml:space="preserve"> </w:t>
        </w:r>
      </w:ins>
      <w:ins w:id="35" w:author="Jan Riedel" w:date="2016-08-10T10:52:00Z">
        <w:r w:rsidR="00004FC8">
          <w:t>to remove water</w:t>
        </w:r>
      </w:ins>
      <w:ins w:id="36" w:author="Jan Riedel" w:date="2016-08-10T11:04:00Z">
        <w:r w:rsidR="003E17A5">
          <w:t xml:space="preserve"> from a solvent mixture</w:t>
        </w:r>
      </w:ins>
      <w:ins w:id="37" w:author="Jan Riedel" w:date="2016-08-11T10:14:00Z">
        <w:r w:rsidR="00A13FA9">
          <w:t xml:space="preserve"> through an </w:t>
        </w:r>
        <w:proofErr w:type="spellStart"/>
        <w:r w:rsidR="00A13FA9">
          <w:t>azeotropic</w:t>
        </w:r>
        <w:proofErr w:type="spellEnd"/>
        <w:r w:rsidR="00A13FA9">
          <w:t xml:space="preserve"> distillation</w:t>
        </w:r>
      </w:ins>
      <w:ins w:id="38" w:author="Jan Riedel" w:date="2016-08-10T10:52:00Z">
        <w:r w:rsidR="00004FC8">
          <w:t>.</w:t>
        </w:r>
      </w:ins>
      <w:ins w:id="39" w:author="Jan Riedel" w:date="2016-08-10T10:48:00Z">
        <w:r>
          <w:t xml:space="preserve"> </w:t>
        </w:r>
      </w:ins>
      <w:moveFromRangeStart w:id="40" w:author="Jan Riedel" w:date="2016-08-10T10:55:00Z" w:name="move458589858"/>
      <w:moveFrom w:id="41" w:author="Jan Riedel" w:date="2016-08-10T10:55:00Z">
        <w:r w:rsidR="00003EB9" w:rsidDel="00004FC8">
          <w:t xml:space="preserve">According to Le Chatelier's </w:t>
        </w:r>
        <w:ins w:id="42" w:author="Andrew Wilkens" w:date="2016-07-29T16:03:00Z">
          <w:r w:rsidR="003233AF" w:rsidDel="00004FC8">
            <w:t xml:space="preserve">principle </w:t>
          </w:r>
        </w:ins>
        <w:r w:rsidR="00003EB9" w:rsidDel="00004FC8">
          <w:t>a change in temperature, pressure, concentration</w:t>
        </w:r>
        <w:ins w:id="43" w:author="Andrew Wilkens" w:date="2016-07-29T16:03:00Z">
          <w:r w:rsidR="003233AF" w:rsidDel="00004FC8">
            <w:t>,</w:t>
          </w:r>
        </w:ins>
        <w:r w:rsidR="00003EB9" w:rsidDel="00004FC8">
          <w:t xml:space="preserve"> or volume will cause a readjustment of a reversible reaction to establish a new equilibrium. </w:t>
        </w:r>
        <w:r w:rsidR="00A03CCB" w:rsidDel="00004FC8">
          <w:t xml:space="preserve">An esterification is a reversible reaction, where water gets formed as a byproduct. </w:t>
        </w:r>
        <w:r w:rsidR="00822CBA" w:rsidDel="00004FC8">
          <w:t>In such cases, a</w:t>
        </w:r>
        <w:r w:rsidR="006E6BDB" w:rsidDel="00004FC8">
          <w:t xml:space="preserve">chieving good yields </w:t>
        </w:r>
        <w:r w:rsidR="00822CBA" w:rsidDel="00004FC8">
          <w:t xml:space="preserve">is possible by </w:t>
        </w:r>
        <w:r w:rsidR="006E6BDB" w:rsidDel="00004FC8">
          <w:t xml:space="preserve">driving the equilibrium towards the product side </w:t>
        </w:r>
        <w:r w:rsidR="00822CBA" w:rsidDel="00004FC8">
          <w:t>via the removal of water</w:t>
        </w:r>
        <w:r w:rsidR="006E6BDB" w:rsidDel="00004FC8">
          <w:t xml:space="preserve">. </w:t>
        </w:r>
      </w:moveFrom>
      <w:moveFromRangeEnd w:id="40"/>
      <w:del w:id="44" w:author="Jan Riedel" w:date="2016-08-10T10:55:00Z">
        <w:r w:rsidR="00822CBA" w:rsidDel="00004FC8">
          <w:delText xml:space="preserve">The </w:delText>
        </w:r>
        <w:r w:rsidR="006E6BDB" w:rsidDel="00004FC8">
          <w:delText xml:space="preserve">Dean-Stark trap </w:delText>
        </w:r>
        <w:r w:rsidR="00822CBA" w:rsidDel="00004FC8">
          <w:delText>is a specialized piece of glassware commonly employed to achieve</w:delText>
        </w:r>
        <w:r w:rsidR="00CB62F8" w:rsidDel="00004FC8">
          <w:delText xml:space="preserve"> condensation reactions, where </w:delText>
        </w:r>
        <w:r w:rsidR="006E6BDB" w:rsidDel="00004FC8">
          <w:delText xml:space="preserve">water </w:delText>
        </w:r>
        <w:r w:rsidR="00CB62F8" w:rsidDel="00004FC8">
          <w:delText xml:space="preserve">gets formed as a byproduct. </w:delText>
        </w:r>
      </w:del>
    </w:p>
    <w:p w14:paraId="48CD5FE7" w14:textId="2A0DF5D9" w:rsidR="00B84DE8" w:rsidRDefault="00B84DE8" w:rsidP="00182CC8">
      <w:pPr>
        <w:rPr>
          <w:sz w:val="28"/>
          <w:szCs w:val="28"/>
        </w:rPr>
      </w:pPr>
      <w:r>
        <w:rPr>
          <w:b/>
          <w:sz w:val="28"/>
          <w:szCs w:val="28"/>
        </w:rPr>
        <w:t>Principle</w:t>
      </w:r>
      <w:r w:rsidRPr="00F774AF">
        <w:rPr>
          <w:b/>
          <w:sz w:val="28"/>
          <w:szCs w:val="28"/>
        </w:rPr>
        <w:t>s</w:t>
      </w:r>
    </w:p>
    <w:p w14:paraId="4A9AA427" w14:textId="77777777" w:rsidR="003233AF" w:rsidRDefault="00D10224" w:rsidP="00750BEB">
      <w:pPr>
        <w:jc w:val="both"/>
        <w:rPr>
          <w:ins w:id="45" w:author="Andrew Wilkens" w:date="2016-07-29T16:14:00Z"/>
        </w:rPr>
      </w:pPr>
      <w:r>
        <w:t>A reaction equilibrium</w:t>
      </w:r>
      <w:r w:rsidR="00CB62F8">
        <w:t xml:space="preserve"> can be influenced </w:t>
      </w:r>
      <w:del w:id="46" w:author="Andrew Wilkens" w:date="2016-07-29T16:11:00Z">
        <w:r w:rsidR="00CB62F8" w:rsidDel="003233AF">
          <w:delText>by using</w:delText>
        </w:r>
      </w:del>
      <w:ins w:id="47" w:author="Andrew Wilkens" w:date="2016-07-29T16:11:00Z">
        <w:r w:rsidR="003233AF">
          <w:t>with</w:t>
        </w:r>
      </w:ins>
      <w:r w:rsidR="00CB62F8">
        <w:t xml:space="preserve"> an excess of reagent or removal of </w:t>
      </w:r>
      <w:del w:id="48" w:author="Andrew Wilkens" w:date="2016-07-29T16:11:00Z">
        <w:r w:rsidR="00CB62F8" w:rsidDel="003233AF">
          <w:delText xml:space="preserve">the </w:delText>
        </w:r>
      </w:del>
      <w:ins w:id="49" w:author="Andrew Wilkens" w:date="2016-07-29T16:11:00Z">
        <w:r w:rsidR="003233AF">
          <w:t xml:space="preserve">a </w:t>
        </w:r>
      </w:ins>
      <w:r w:rsidR="00CB62F8">
        <w:t xml:space="preserve">formed </w:t>
      </w:r>
      <w:r w:rsidR="00437A39">
        <w:t>product in</w:t>
      </w:r>
      <w:r>
        <w:t xml:space="preserve"> order to drive the equilibrium</w:t>
      </w:r>
      <w:r w:rsidR="00CB62F8">
        <w:t xml:space="preserve"> to the product side. Equilibria can be also influenced by temperature or pressure. This underlying principle is called Le </w:t>
      </w:r>
      <w:proofErr w:type="spellStart"/>
      <w:r w:rsidR="00CB62F8" w:rsidRPr="00CB62F8">
        <w:t>Chatelier's</w:t>
      </w:r>
      <w:proofErr w:type="spellEnd"/>
      <w:r w:rsidR="00CB62F8" w:rsidRPr="00CB62F8">
        <w:t xml:space="preserve"> principle</w:t>
      </w:r>
      <w:r w:rsidR="00CB62F8">
        <w:t xml:space="preserve"> and states that a change in temperature, pressure, concentration</w:t>
      </w:r>
      <w:ins w:id="50" w:author="Andrew Wilkens" w:date="2016-07-29T16:11:00Z">
        <w:r w:rsidR="003233AF">
          <w:t>,</w:t>
        </w:r>
      </w:ins>
      <w:r w:rsidR="00CB62F8">
        <w:t xml:space="preserve"> or volume will cause a readjustment of the reaction to establish a new equilibrium.</w:t>
      </w:r>
      <w:r w:rsidR="004A3FA5">
        <w:t xml:space="preserve"> By adding an excess of reagent the concentration</w:t>
      </w:r>
      <w:r>
        <w:t xml:space="preserve"> changes and a new equilibrium establishes, favoring</w:t>
      </w:r>
      <w:r w:rsidR="00FF78C0">
        <w:t xml:space="preserve"> the product side. </w:t>
      </w:r>
      <w:ins w:id="51" w:author="Andrew Wilkens" w:date="2016-07-29T16:13:00Z">
        <w:r w:rsidR="003233AF">
          <w:t xml:space="preserve">For instance, </w:t>
        </w:r>
      </w:ins>
      <w:del w:id="52" w:author="Andrew Wilkens" w:date="2016-07-29T16:13:00Z">
        <w:r w:rsidDel="003233AF">
          <w:delText>D</w:delText>
        </w:r>
      </w:del>
      <w:ins w:id="53" w:author="Andrew Wilkens" w:date="2016-07-29T16:13:00Z">
        <w:r w:rsidR="003233AF">
          <w:t>d</w:t>
        </w:r>
      </w:ins>
      <w:r>
        <w:t>riving the e</w:t>
      </w:r>
      <w:r w:rsidR="00FF78C0">
        <w:t xml:space="preserve">quilibrium </w:t>
      </w:r>
      <w:r>
        <w:t>of a</w:t>
      </w:r>
      <w:r w:rsidR="00FF78C0">
        <w:t xml:space="preserve"> hydrolysis can be easily </w:t>
      </w:r>
      <w:r>
        <w:t xml:space="preserve">achieved </w:t>
      </w:r>
      <w:r w:rsidR="00FF78C0">
        <w:t>by</w:t>
      </w:r>
      <w:r>
        <w:t xml:space="preserve"> adding</w:t>
      </w:r>
      <w:r w:rsidR="00FF78C0">
        <w:t xml:space="preserve"> an excess of water.</w:t>
      </w:r>
    </w:p>
    <w:p w14:paraId="6879FB04" w14:textId="5DC18B8D" w:rsidR="00F774AF" w:rsidRDefault="00FF78C0" w:rsidP="00750BEB">
      <w:pPr>
        <w:jc w:val="both"/>
      </w:pPr>
      <w:del w:id="54" w:author="Andrew Wilkens" w:date="2016-07-29T16:14:00Z">
        <w:r w:rsidDel="003233AF">
          <w:delText xml:space="preserve"> </w:delText>
        </w:r>
      </w:del>
      <w:r>
        <w:t xml:space="preserve">Influencing the equilibrium of a reaction where water gets formed as a byproduct, like an esterification, is not as straightforward and requires special glassware. This special piece of glassware is called </w:t>
      </w:r>
      <w:ins w:id="55" w:author="Andrew Wilkens" w:date="2016-07-29T17:28:00Z">
        <w:r w:rsidR="00176D51">
          <w:t xml:space="preserve">a </w:t>
        </w:r>
      </w:ins>
      <w:r>
        <w:t xml:space="preserve">Dean-Stark trap and helps to remove </w:t>
      </w:r>
      <w:r w:rsidR="00003EB9">
        <w:t xml:space="preserve">the </w:t>
      </w:r>
      <w:r>
        <w:t xml:space="preserve">formed water from the reaction medium. </w:t>
      </w:r>
      <w:commentRangeStart w:id="56"/>
      <w:r>
        <w:t xml:space="preserve">Solvents that form an azeotrope with water, like toluene, are commonly employed. </w:t>
      </w:r>
      <w:commentRangeEnd w:id="56"/>
      <w:r w:rsidR="003233AF">
        <w:rPr>
          <w:rStyle w:val="Kommentarzeichen"/>
        </w:rPr>
        <w:commentReference w:id="56"/>
      </w:r>
      <w:ins w:id="57" w:author="Jan Riedel" w:date="2016-08-10T11:14:00Z">
        <w:r w:rsidR="00BE203A">
          <w:t xml:space="preserve">An azeotrope is a point in a distillation, where the composition </w:t>
        </w:r>
      </w:ins>
      <w:ins w:id="58" w:author="Jan Riedel" w:date="2016-08-10T11:15:00Z">
        <w:r w:rsidR="00BE203A">
          <w:t>of the liquid phase is equal to the composit</w:t>
        </w:r>
        <w:r w:rsidR="00392328">
          <w:t>ion of the gas</w:t>
        </w:r>
        <w:r w:rsidR="00134CB5">
          <w:t xml:space="preserve"> phase. A</w:t>
        </w:r>
      </w:ins>
      <w:ins w:id="59" w:author="Jan Riedel" w:date="2016-08-10T11:25:00Z">
        <w:r w:rsidR="00134CB5">
          <w:t xml:space="preserve"> further separation </w:t>
        </w:r>
      </w:ins>
      <w:ins w:id="60" w:author="Jan Riedel" w:date="2016-08-10T11:26:00Z">
        <w:r w:rsidR="00134CB5">
          <w:t xml:space="preserve">through a simple distillation </w:t>
        </w:r>
      </w:ins>
      <w:ins w:id="61" w:author="Jan Riedel" w:date="2016-08-10T11:25:00Z">
        <w:r w:rsidR="00134CB5">
          <w:t xml:space="preserve">past the </w:t>
        </w:r>
        <w:proofErr w:type="spellStart"/>
        <w:r w:rsidR="00134CB5">
          <w:t>azeot</w:t>
        </w:r>
      </w:ins>
      <w:ins w:id="62" w:author="Jan Riedel" w:date="2016-08-10T11:26:00Z">
        <w:r w:rsidR="00134CB5">
          <w:t>r</w:t>
        </w:r>
      </w:ins>
      <w:ins w:id="63" w:author="Jan Riedel" w:date="2016-08-10T11:25:00Z">
        <w:r w:rsidR="00134CB5">
          <w:t>opic</w:t>
        </w:r>
        <w:proofErr w:type="spellEnd"/>
        <w:r w:rsidR="00134CB5">
          <w:t xml:space="preserve"> point </w:t>
        </w:r>
      </w:ins>
      <w:ins w:id="64" w:author="Jan Riedel" w:date="2016-08-10T11:26:00Z">
        <w:r w:rsidR="00134CB5">
          <w:t xml:space="preserve">is not possible. </w:t>
        </w:r>
      </w:ins>
      <w:ins w:id="65" w:author="Jan Riedel" w:date="2016-08-10T11:27:00Z">
        <w:r w:rsidR="00134CB5">
          <w:t xml:space="preserve">This is </w:t>
        </w:r>
      </w:ins>
      <w:ins w:id="66" w:author="Jan Riedel" w:date="2016-08-10T16:27:00Z">
        <w:r w:rsidR="00392328">
          <w:t>an</w:t>
        </w:r>
      </w:ins>
      <w:ins w:id="67" w:author="Jan Riedel" w:date="2016-08-10T11:27:00Z">
        <w:r w:rsidR="00134CB5">
          <w:t xml:space="preserve"> advantage </w:t>
        </w:r>
      </w:ins>
      <w:ins w:id="68" w:author="Jan Riedel" w:date="2016-08-10T16:27:00Z">
        <w:r w:rsidR="00392328">
          <w:t>when using the Dean-Stark trap to influence equilibria</w:t>
        </w:r>
      </w:ins>
      <w:ins w:id="69" w:author="Jan Riedel" w:date="2016-08-11T10:20:00Z">
        <w:r w:rsidR="00A13FA9">
          <w:t>, because it will ensure the continuous removal of water</w:t>
        </w:r>
      </w:ins>
      <w:ins w:id="70" w:author="Jan Riedel" w:date="2016-08-10T16:27:00Z">
        <w:r w:rsidR="00392328">
          <w:t>.</w:t>
        </w:r>
      </w:ins>
      <w:ins w:id="71" w:author="Jan Riedel" w:date="2016-08-10T11:27:00Z">
        <w:r w:rsidR="00134CB5">
          <w:t xml:space="preserve"> </w:t>
        </w:r>
      </w:ins>
      <w:r w:rsidR="00750BEB">
        <w:t>Upon heating the reaction mixture, the formed toluene/water azeotrope will distil</w:t>
      </w:r>
      <w:ins w:id="72" w:author="Andrew Wilkens" w:date="2016-07-29T16:28:00Z">
        <w:r w:rsidR="002B404F">
          <w:t>l</w:t>
        </w:r>
      </w:ins>
      <w:r w:rsidR="00750BEB">
        <w:t xml:space="preserve"> over, condense in the condenser</w:t>
      </w:r>
      <w:ins w:id="73" w:author="Andrew Wilkens" w:date="2016-07-29T16:28:00Z">
        <w:r w:rsidR="002B404F">
          <w:t>,</w:t>
        </w:r>
      </w:ins>
      <w:r w:rsidR="00750BEB">
        <w:t xml:space="preserve"> and flow in</w:t>
      </w:r>
      <w:r w:rsidR="00003EB9">
        <w:t>to</w:t>
      </w:r>
      <w:r w:rsidR="00750BEB">
        <w:t xml:space="preserve"> the Dean-Stark trap. Toluene and water will form two separate layers with toluene being the top layer and water being the bottom layer. </w:t>
      </w:r>
      <w:commentRangeStart w:id="74"/>
      <w:commentRangeStart w:id="75"/>
      <w:r w:rsidR="00750BEB">
        <w:t xml:space="preserve">While toluene can flow back into the reaction flask, water gets trapped as the bottom layer </w:t>
      </w:r>
      <w:commentRangeEnd w:id="74"/>
      <w:r w:rsidR="00C84F01">
        <w:rPr>
          <w:rStyle w:val="Kommentarzeichen"/>
        </w:rPr>
        <w:commentReference w:id="74"/>
      </w:r>
      <w:commentRangeEnd w:id="75"/>
      <w:r w:rsidR="003E17A5">
        <w:rPr>
          <w:rStyle w:val="Kommentarzeichen"/>
        </w:rPr>
        <w:commentReference w:id="75"/>
      </w:r>
      <w:r w:rsidR="00750BEB">
        <w:t>and ultimately removed from the reaction equilibrium thus driving the reaction towards the product side.</w:t>
      </w:r>
    </w:p>
    <w:p w14:paraId="6D1165D5" w14:textId="4F7CA07A" w:rsidR="00FF78C0" w:rsidRDefault="00FF78C0" w:rsidP="00182CC8"/>
    <w:p w14:paraId="04B52EC2" w14:textId="7787A691" w:rsidR="003E3B7F" w:rsidRDefault="000331A6" w:rsidP="00182CC8">
      <w:pPr>
        <w:rPr>
          <w:sz w:val="28"/>
        </w:rPr>
      </w:pPr>
      <w:commentRangeStart w:id="76"/>
      <w:r w:rsidRPr="00467282">
        <w:rPr>
          <w:b/>
          <w:sz w:val="28"/>
        </w:rPr>
        <w:t>Procedure</w:t>
      </w:r>
    </w:p>
    <w:p w14:paraId="48D66F97" w14:textId="7781F10E" w:rsidR="00D90697" w:rsidRDefault="00750BEB">
      <w:pPr>
        <w:pStyle w:val="Listenabsatz"/>
        <w:numPr>
          <w:ilvl w:val="0"/>
          <w:numId w:val="7"/>
        </w:numPr>
        <w:rPr>
          <w:ins w:id="77" w:author="Jan Riedel" w:date="2016-08-10T16:47:00Z"/>
        </w:rPr>
        <w:pPrChange w:id="78" w:author="Jan Riedel" w:date="2016-08-10T16:50:00Z">
          <w:pPr>
            <w:pStyle w:val="Listenabsatz"/>
            <w:numPr>
              <w:numId w:val="1"/>
            </w:numPr>
            <w:ind w:left="360" w:hanging="360"/>
          </w:pPr>
        </w:pPrChange>
      </w:pPr>
      <w:del w:id="79" w:author="Jan Riedel" w:date="2016-08-10T16:47:00Z">
        <w:r w:rsidDel="00D90697">
          <w:lastRenderedPageBreak/>
          <w:delText>Ester</w:delText>
        </w:r>
        <w:r w:rsidR="002A21AB" w:rsidDel="00D90697">
          <w:delText xml:space="preserve"> Formation</w:delText>
        </w:r>
      </w:del>
      <w:ins w:id="80" w:author="Jan Riedel" w:date="2016-08-10T16:59:00Z">
        <w:r w:rsidR="00FE622D">
          <w:t>Preparation</w:t>
        </w:r>
      </w:ins>
    </w:p>
    <w:p w14:paraId="2E6448AD" w14:textId="75061179" w:rsidR="00D90697" w:rsidRDefault="00D90697">
      <w:pPr>
        <w:pStyle w:val="Listenabsatz"/>
        <w:numPr>
          <w:ilvl w:val="1"/>
          <w:numId w:val="7"/>
        </w:numPr>
        <w:rPr>
          <w:ins w:id="81" w:author="Jan Riedel" w:date="2016-08-11T08:58:00Z"/>
        </w:rPr>
        <w:pPrChange w:id="82" w:author="Jan Riedel" w:date="2016-08-10T16:50:00Z">
          <w:pPr>
            <w:pStyle w:val="Listenabsatz"/>
            <w:numPr>
              <w:numId w:val="1"/>
            </w:numPr>
            <w:ind w:left="360" w:hanging="360"/>
          </w:pPr>
        </w:pPrChange>
      </w:pPr>
      <w:ins w:id="83" w:author="Jan Riedel" w:date="2016-08-10T16:50:00Z">
        <w:r>
          <w:t>Take a 250 ml round-bottom flask</w:t>
        </w:r>
      </w:ins>
      <w:ins w:id="84" w:author="Jan Riedel" w:date="2016-08-10T16:59:00Z">
        <w:r w:rsidR="004D59B5">
          <w:t xml:space="preserve"> with a magnetic stir bar </w:t>
        </w:r>
      </w:ins>
      <w:ins w:id="85" w:author="Jan Riedel" w:date="2016-08-10T17:00:00Z">
        <w:r w:rsidR="004D59B5">
          <w:t>i</w:t>
        </w:r>
      </w:ins>
      <w:ins w:id="86" w:author="Jan Riedel" w:date="2016-08-10T16:59:00Z">
        <w:r w:rsidR="004D59B5">
          <w:t>nside</w:t>
        </w:r>
      </w:ins>
      <w:ins w:id="87" w:author="Jan Riedel" w:date="2016-08-10T16:50:00Z">
        <w:r>
          <w:t xml:space="preserve"> </w:t>
        </w:r>
      </w:ins>
    </w:p>
    <w:p w14:paraId="04D9481F" w14:textId="421B8D26" w:rsidR="00FE622D" w:rsidRDefault="00FE622D">
      <w:pPr>
        <w:pStyle w:val="Listenabsatz"/>
        <w:numPr>
          <w:ilvl w:val="1"/>
          <w:numId w:val="7"/>
        </w:numPr>
        <w:rPr>
          <w:ins w:id="88" w:author="Jan Riedel" w:date="2016-08-10T16:50:00Z"/>
        </w:rPr>
        <w:pPrChange w:id="89" w:author="Jan Riedel" w:date="2016-08-10T16:50:00Z">
          <w:pPr>
            <w:pStyle w:val="Listenabsatz"/>
            <w:numPr>
              <w:numId w:val="1"/>
            </w:numPr>
            <w:ind w:left="360" w:hanging="360"/>
          </w:pPr>
        </w:pPrChange>
      </w:pPr>
      <w:ins w:id="90" w:author="Jan Riedel" w:date="2016-08-11T08:58:00Z">
        <w:r>
          <w:t>Place an oil bath under the round-bottom flask on a magnetic stirrer</w:t>
        </w:r>
      </w:ins>
    </w:p>
    <w:p w14:paraId="11A357B9" w14:textId="54CCB189" w:rsidR="00D90697" w:rsidRDefault="004D59B5">
      <w:pPr>
        <w:pStyle w:val="Listenabsatz"/>
        <w:numPr>
          <w:ilvl w:val="1"/>
          <w:numId w:val="7"/>
        </w:numPr>
        <w:rPr>
          <w:ins w:id="91" w:author="Jan Riedel" w:date="2016-08-11T08:56:00Z"/>
        </w:rPr>
        <w:pPrChange w:id="92" w:author="Jan Riedel" w:date="2016-08-10T17:13:00Z">
          <w:pPr>
            <w:pStyle w:val="Listenabsatz"/>
            <w:numPr>
              <w:numId w:val="1"/>
            </w:numPr>
            <w:ind w:left="360" w:hanging="360"/>
          </w:pPr>
        </w:pPrChange>
      </w:pPr>
      <w:ins w:id="93" w:author="Jan Riedel" w:date="2016-08-10T16:51:00Z">
        <w:r>
          <w:t xml:space="preserve">Fill the round-bottom flask with </w:t>
        </w:r>
      </w:ins>
      <w:ins w:id="94" w:author="Jan Riedel" w:date="2016-08-10T17:12:00Z">
        <w:r w:rsidR="00255BF4">
          <w:t xml:space="preserve">7.5 g (0.05 </w:t>
        </w:r>
        <w:proofErr w:type="spellStart"/>
        <w:r w:rsidR="00255BF4">
          <w:t>mol</w:t>
        </w:r>
        <w:proofErr w:type="spellEnd"/>
        <w:r w:rsidR="00255BF4">
          <w:t xml:space="preserve">) </w:t>
        </w:r>
        <w:r w:rsidR="00255BF4" w:rsidRPr="00255BF4">
          <w:rPr>
            <w:i/>
            <w:rPrChange w:id="95" w:author="Jan Riedel" w:date="2016-08-10T17:12:00Z">
              <w:rPr/>
            </w:rPrChange>
          </w:rPr>
          <w:t>m</w:t>
        </w:r>
        <w:r w:rsidR="00255BF4">
          <w:t>-</w:t>
        </w:r>
        <w:proofErr w:type="spellStart"/>
        <w:r w:rsidR="00255BF4">
          <w:t>Nitrobenzaldehyd</w:t>
        </w:r>
      </w:ins>
      <w:ins w:id="96" w:author="Jan Riedel" w:date="2016-08-10T17:48:00Z">
        <w:r w:rsidR="00B02CC2">
          <w:t>e</w:t>
        </w:r>
      </w:ins>
      <w:proofErr w:type="spellEnd"/>
      <w:ins w:id="97" w:author="Jan Riedel" w:date="2016-08-10T17:12:00Z">
        <w:r w:rsidR="00255BF4">
          <w:t xml:space="preserve"> and add 75 ml of toluene</w:t>
        </w:r>
      </w:ins>
    </w:p>
    <w:p w14:paraId="4BC3A94A" w14:textId="680C9EF0" w:rsidR="00FE622D" w:rsidRDefault="00FE622D">
      <w:pPr>
        <w:pStyle w:val="Listenabsatz"/>
        <w:numPr>
          <w:ilvl w:val="1"/>
          <w:numId w:val="7"/>
        </w:numPr>
        <w:rPr>
          <w:ins w:id="98" w:author="Jan Riedel" w:date="2016-08-10T17:13:00Z"/>
        </w:rPr>
        <w:pPrChange w:id="99" w:author="Jan Riedel" w:date="2016-08-10T17:13:00Z">
          <w:pPr>
            <w:pStyle w:val="Listenabsatz"/>
            <w:numPr>
              <w:numId w:val="1"/>
            </w:numPr>
            <w:ind w:left="360" w:hanging="360"/>
          </w:pPr>
        </w:pPrChange>
      </w:pPr>
      <w:ins w:id="100" w:author="Jan Riedel" w:date="2016-08-11T08:56:00Z">
        <w:r>
          <w:t xml:space="preserve">Add 3.1 ml (3.45 g, 0.055 </w:t>
        </w:r>
        <w:proofErr w:type="spellStart"/>
        <w:r>
          <w:t>mol</w:t>
        </w:r>
        <w:proofErr w:type="spellEnd"/>
        <w:r>
          <w:t>) ethylene glycol</w:t>
        </w:r>
      </w:ins>
    </w:p>
    <w:p w14:paraId="3ACFBDE1" w14:textId="054A0D4B" w:rsidR="00255BF4" w:rsidRDefault="00255BF4">
      <w:pPr>
        <w:pStyle w:val="Listenabsatz"/>
        <w:numPr>
          <w:ilvl w:val="1"/>
          <w:numId w:val="7"/>
        </w:numPr>
        <w:rPr>
          <w:ins w:id="101" w:author="Jan Riedel" w:date="2016-08-10T17:13:00Z"/>
        </w:rPr>
        <w:pPrChange w:id="102" w:author="Jan Riedel" w:date="2016-08-10T17:13:00Z">
          <w:pPr>
            <w:pStyle w:val="Listenabsatz"/>
            <w:numPr>
              <w:numId w:val="1"/>
            </w:numPr>
            <w:ind w:left="360" w:hanging="360"/>
          </w:pPr>
        </w:pPrChange>
      </w:pPr>
      <w:ins w:id="103" w:author="Jan Riedel" w:date="2016-08-10T17:13:00Z">
        <w:r>
          <w:t>Attach the Dean-Stark trap to the round-bottom flask</w:t>
        </w:r>
      </w:ins>
    </w:p>
    <w:p w14:paraId="640EF488" w14:textId="5BCCD5EF" w:rsidR="00255BF4" w:rsidRDefault="00255BF4">
      <w:pPr>
        <w:pStyle w:val="Listenabsatz"/>
        <w:numPr>
          <w:ilvl w:val="1"/>
          <w:numId w:val="7"/>
        </w:numPr>
        <w:rPr>
          <w:ins w:id="104" w:author="Jan Riedel" w:date="2016-08-10T17:15:00Z"/>
        </w:rPr>
        <w:pPrChange w:id="105" w:author="Jan Riedel" w:date="2016-08-10T17:15:00Z">
          <w:pPr>
            <w:pStyle w:val="Listenabsatz"/>
            <w:numPr>
              <w:numId w:val="1"/>
            </w:numPr>
            <w:ind w:left="360" w:hanging="360"/>
          </w:pPr>
        </w:pPrChange>
      </w:pPr>
      <w:ins w:id="106" w:author="Jan Riedel" w:date="2016-08-10T17:13:00Z">
        <w:r>
          <w:t xml:space="preserve">Attach a reflux </w:t>
        </w:r>
      </w:ins>
      <w:ins w:id="107" w:author="Jan Riedel" w:date="2016-08-10T17:15:00Z">
        <w:r>
          <w:t>condenser on top of the Dean-Stark trap</w:t>
        </w:r>
      </w:ins>
    </w:p>
    <w:p w14:paraId="5C381C72" w14:textId="112FCD62" w:rsidR="00255BF4" w:rsidRDefault="00255BF4">
      <w:pPr>
        <w:pStyle w:val="Listenabsatz"/>
        <w:numPr>
          <w:ilvl w:val="0"/>
          <w:numId w:val="7"/>
        </w:numPr>
        <w:rPr>
          <w:ins w:id="108" w:author="Jan Riedel" w:date="2016-08-10T17:15:00Z"/>
        </w:rPr>
        <w:pPrChange w:id="109" w:author="Jan Riedel" w:date="2016-08-10T17:15:00Z">
          <w:pPr>
            <w:pStyle w:val="Listenabsatz"/>
            <w:numPr>
              <w:numId w:val="1"/>
            </w:numPr>
            <w:ind w:left="360" w:hanging="360"/>
          </w:pPr>
        </w:pPrChange>
      </w:pPr>
      <w:ins w:id="110" w:author="Jan Riedel" w:date="2016-08-10T17:15:00Z">
        <w:r>
          <w:t>Running the reaction</w:t>
        </w:r>
      </w:ins>
    </w:p>
    <w:p w14:paraId="71E6D435" w14:textId="387306F3" w:rsidR="00255BF4" w:rsidRDefault="00FE622D">
      <w:pPr>
        <w:pStyle w:val="Listenabsatz"/>
        <w:numPr>
          <w:ilvl w:val="1"/>
          <w:numId w:val="7"/>
        </w:numPr>
        <w:rPr>
          <w:ins w:id="111" w:author="Jan Riedel" w:date="2016-08-11T08:59:00Z"/>
        </w:rPr>
        <w:pPrChange w:id="112" w:author="Jan Riedel" w:date="2016-08-10T17:16:00Z">
          <w:pPr>
            <w:pStyle w:val="Listenabsatz"/>
            <w:numPr>
              <w:numId w:val="1"/>
            </w:numPr>
            <w:ind w:left="360" w:hanging="360"/>
          </w:pPr>
        </w:pPrChange>
      </w:pPr>
      <w:ins w:id="113" w:author="Jan Riedel" w:date="2016-08-11T08:59:00Z">
        <w:r>
          <w:t>Set the oil bath temperature to 170 °C and heat the reaction mixture to reflux</w:t>
        </w:r>
      </w:ins>
    </w:p>
    <w:p w14:paraId="2FDE6E72" w14:textId="5B5529DC" w:rsidR="00FE622D" w:rsidRDefault="00FE622D">
      <w:pPr>
        <w:pStyle w:val="Listenabsatz"/>
        <w:numPr>
          <w:ilvl w:val="1"/>
          <w:numId w:val="7"/>
        </w:numPr>
        <w:rPr>
          <w:ins w:id="114" w:author="Jan Riedel" w:date="2016-08-11T09:02:00Z"/>
        </w:rPr>
        <w:pPrChange w:id="115" w:author="Jan Riedel" w:date="2016-08-10T17:16:00Z">
          <w:pPr>
            <w:pStyle w:val="Listenabsatz"/>
            <w:numPr>
              <w:numId w:val="1"/>
            </w:numPr>
            <w:ind w:left="360" w:hanging="360"/>
          </w:pPr>
        </w:pPrChange>
      </w:pPr>
      <w:ins w:id="116" w:author="Jan Riedel" w:date="2016-08-11T09:00:00Z">
        <w:r>
          <w:t>Monitor the reaction by measuring the water amount in the Dean-Stark trap</w:t>
        </w:r>
      </w:ins>
    </w:p>
    <w:p w14:paraId="6D33C9B7" w14:textId="159EC62B" w:rsidR="00FE622D" w:rsidRDefault="00FE622D">
      <w:pPr>
        <w:pStyle w:val="Listenabsatz"/>
        <w:numPr>
          <w:ilvl w:val="1"/>
          <w:numId w:val="7"/>
        </w:numPr>
        <w:rPr>
          <w:ins w:id="117" w:author="Jan Riedel" w:date="2016-08-11T09:00:00Z"/>
        </w:rPr>
        <w:pPrChange w:id="118" w:author="Jan Riedel" w:date="2016-08-10T17:16:00Z">
          <w:pPr>
            <w:pStyle w:val="Listenabsatz"/>
            <w:numPr>
              <w:numId w:val="1"/>
            </w:numPr>
            <w:ind w:left="360" w:hanging="360"/>
          </w:pPr>
        </w:pPrChange>
      </w:pPr>
      <w:ins w:id="119" w:author="Jan Riedel" w:date="2016-08-11T09:02:00Z">
        <w:r>
          <w:t>The reaction is done when no further water gets trapped in the side arm of the Dean-Stark trap</w:t>
        </w:r>
      </w:ins>
    </w:p>
    <w:p w14:paraId="374B95DF" w14:textId="77777777" w:rsidR="00FE622D" w:rsidRDefault="00FE622D">
      <w:pPr>
        <w:pStyle w:val="Listenabsatz"/>
        <w:numPr>
          <w:ilvl w:val="1"/>
          <w:numId w:val="7"/>
        </w:numPr>
        <w:rPr>
          <w:ins w:id="120" w:author="Jan Riedel" w:date="2016-08-11T09:03:00Z"/>
        </w:rPr>
        <w:pPrChange w:id="121" w:author="Jan Riedel" w:date="2016-08-10T17:16:00Z">
          <w:pPr>
            <w:pStyle w:val="Listenabsatz"/>
            <w:numPr>
              <w:numId w:val="1"/>
            </w:numPr>
            <w:ind w:left="360" w:hanging="360"/>
          </w:pPr>
        </w:pPrChange>
      </w:pPr>
      <w:ins w:id="122" w:author="Jan Riedel" w:date="2016-08-11T09:00:00Z">
        <w:r>
          <w:t xml:space="preserve">after </w:t>
        </w:r>
      </w:ins>
      <w:ins w:id="123" w:author="Jan Riedel" w:date="2016-08-11T09:01:00Z">
        <w:r>
          <w:t>approx.</w:t>
        </w:r>
      </w:ins>
      <w:ins w:id="124" w:author="Jan Riedel" w:date="2016-08-11T09:00:00Z">
        <w:r>
          <w:t xml:space="preserve"> 2 hours the total amount of collected water is </w:t>
        </w:r>
      </w:ins>
      <w:ins w:id="125" w:author="Jan Riedel" w:date="2016-08-11T09:01:00Z">
        <w:r>
          <w:t>approx.</w:t>
        </w:r>
      </w:ins>
      <w:ins w:id="126" w:author="Jan Riedel" w:date="2016-08-11T09:00:00Z">
        <w:r>
          <w:t xml:space="preserve"> </w:t>
        </w:r>
      </w:ins>
      <w:ins w:id="127" w:author="Jan Riedel" w:date="2016-08-11T09:01:00Z">
        <w:r>
          <w:t>0.8 ml</w:t>
        </w:r>
      </w:ins>
    </w:p>
    <w:p w14:paraId="505DF2B3" w14:textId="77777777" w:rsidR="00FE622D" w:rsidRDefault="00FE622D" w:rsidP="00FE622D">
      <w:pPr>
        <w:pStyle w:val="Listenabsatz"/>
        <w:numPr>
          <w:ilvl w:val="0"/>
          <w:numId w:val="7"/>
        </w:numPr>
        <w:rPr>
          <w:ins w:id="128" w:author="Jan Riedel" w:date="2016-08-11T09:03:00Z"/>
        </w:rPr>
        <w:pPrChange w:id="129" w:author="Jan Riedel" w:date="2016-08-11T09:03:00Z">
          <w:pPr>
            <w:pStyle w:val="Listenabsatz"/>
            <w:numPr>
              <w:numId w:val="1"/>
            </w:numPr>
            <w:ind w:left="360" w:hanging="360"/>
          </w:pPr>
        </w:pPrChange>
      </w:pPr>
      <w:ins w:id="130" w:author="Jan Riedel" w:date="2016-08-11T09:03:00Z">
        <w:r>
          <w:t xml:space="preserve"> Workup</w:t>
        </w:r>
      </w:ins>
    </w:p>
    <w:p w14:paraId="68580962" w14:textId="6AEDF5AC" w:rsidR="00FE622D" w:rsidRDefault="00FE622D" w:rsidP="00FE622D">
      <w:pPr>
        <w:pStyle w:val="Listenabsatz"/>
        <w:numPr>
          <w:ilvl w:val="1"/>
          <w:numId w:val="7"/>
        </w:numPr>
        <w:rPr>
          <w:ins w:id="131" w:author="Jan Riedel" w:date="2016-08-11T09:15:00Z"/>
        </w:rPr>
        <w:pPrChange w:id="132" w:author="Jan Riedel" w:date="2016-08-11T09:03:00Z">
          <w:pPr>
            <w:pStyle w:val="Listenabsatz"/>
            <w:numPr>
              <w:numId w:val="1"/>
            </w:numPr>
            <w:ind w:left="360" w:hanging="360"/>
          </w:pPr>
        </w:pPrChange>
      </w:pPr>
      <w:ins w:id="133" w:author="Jan Riedel" w:date="2016-08-11T09:04:00Z">
        <w:r>
          <w:t xml:space="preserve">Release the water and remove the </w:t>
        </w:r>
      </w:ins>
      <w:ins w:id="134" w:author="Jan Riedel" w:date="2016-08-11T09:05:00Z">
        <w:r>
          <w:t xml:space="preserve">combined organic solvent </w:t>
        </w:r>
      </w:ins>
      <w:ins w:id="135" w:author="Jan Riedel" w:date="2016-08-11T09:07:00Z">
        <w:r w:rsidR="00924784">
          <w:t xml:space="preserve">from the reaction mixture </w:t>
        </w:r>
      </w:ins>
      <w:ins w:id="136" w:author="Jan Riedel" w:date="2016-08-11T09:05:00Z">
        <w:r>
          <w:t xml:space="preserve">under reduced pressure in a rotary </w:t>
        </w:r>
      </w:ins>
      <w:ins w:id="137" w:author="Jan Riedel" w:date="2016-08-11T09:15:00Z">
        <w:r w:rsidR="00924784">
          <w:t>evaporator</w:t>
        </w:r>
      </w:ins>
    </w:p>
    <w:p w14:paraId="45F6C3CA" w14:textId="39C7BCDF" w:rsidR="00924784" w:rsidRDefault="00924784" w:rsidP="00FE622D">
      <w:pPr>
        <w:pStyle w:val="Listenabsatz"/>
        <w:numPr>
          <w:ilvl w:val="1"/>
          <w:numId w:val="7"/>
        </w:numPr>
        <w:rPr>
          <w:ins w:id="138" w:author="Jan Riedel" w:date="2016-08-11T09:15:00Z"/>
        </w:rPr>
        <w:pPrChange w:id="139" w:author="Jan Riedel" w:date="2016-08-11T09:03:00Z">
          <w:pPr>
            <w:pStyle w:val="Listenabsatz"/>
            <w:numPr>
              <w:numId w:val="1"/>
            </w:numPr>
            <w:ind w:left="360" w:hanging="360"/>
          </w:pPr>
        </w:pPrChange>
      </w:pPr>
      <w:ins w:id="140" w:author="Jan Riedel" w:date="2016-08-11T09:15:00Z">
        <w:r>
          <w:t>Dissolve the yellow residue in 8 ml ethanol under reflux</w:t>
        </w:r>
      </w:ins>
    </w:p>
    <w:p w14:paraId="3EA58802" w14:textId="51DA6593" w:rsidR="00924784" w:rsidRDefault="00924784" w:rsidP="00FE622D">
      <w:pPr>
        <w:pStyle w:val="Listenabsatz"/>
        <w:numPr>
          <w:ilvl w:val="1"/>
          <w:numId w:val="7"/>
        </w:numPr>
        <w:rPr>
          <w:ins w:id="141" w:author="Jan Riedel" w:date="2016-08-11T09:17:00Z"/>
        </w:rPr>
        <w:pPrChange w:id="142" w:author="Jan Riedel" w:date="2016-08-11T09:03:00Z">
          <w:pPr>
            <w:pStyle w:val="Listenabsatz"/>
            <w:numPr>
              <w:numId w:val="1"/>
            </w:numPr>
            <w:ind w:left="360" w:hanging="360"/>
          </w:pPr>
        </w:pPrChange>
      </w:pPr>
      <w:ins w:id="143" w:author="Jan Riedel" w:date="2016-08-11T09:16:00Z">
        <w:r>
          <w:t xml:space="preserve">Cool down </w:t>
        </w:r>
      </w:ins>
      <w:ins w:id="144" w:author="Jan Riedel" w:date="2016-08-11T09:17:00Z">
        <w:r w:rsidR="00296014">
          <w:t>the solution</w:t>
        </w:r>
      </w:ins>
    </w:p>
    <w:p w14:paraId="42779251" w14:textId="797AF402" w:rsidR="00296014" w:rsidRDefault="00296014" w:rsidP="00FE622D">
      <w:pPr>
        <w:pStyle w:val="Listenabsatz"/>
        <w:numPr>
          <w:ilvl w:val="1"/>
          <w:numId w:val="7"/>
        </w:numPr>
        <w:rPr>
          <w:ins w:id="145" w:author="Jan Riedel" w:date="2016-08-11T09:19:00Z"/>
        </w:rPr>
        <w:pPrChange w:id="146" w:author="Jan Riedel" w:date="2016-08-11T09:03:00Z">
          <w:pPr>
            <w:pStyle w:val="Listenabsatz"/>
            <w:numPr>
              <w:numId w:val="1"/>
            </w:numPr>
            <w:ind w:left="360" w:hanging="360"/>
          </w:pPr>
        </w:pPrChange>
      </w:pPr>
      <w:ins w:id="147" w:author="Jan Riedel" w:date="2016-08-11T09:17:00Z">
        <w:r>
          <w:t xml:space="preserve">The desired </w:t>
        </w:r>
        <w:proofErr w:type="spellStart"/>
        <w:r>
          <w:t>acetal</w:t>
        </w:r>
        <w:proofErr w:type="spellEnd"/>
        <w:r>
          <w:t xml:space="preserve"> will cryst</w:t>
        </w:r>
      </w:ins>
      <w:ins w:id="148" w:author="Jan Riedel" w:date="2016-08-11T09:18:00Z">
        <w:r>
          <w:t>allize</w:t>
        </w:r>
      </w:ins>
    </w:p>
    <w:p w14:paraId="23612DE4" w14:textId="7D3E01FF" w:rsidR="00A33B3B" w:rsidRDefault="00FF5939" w:rsidP="00FE622D">
      <w:pPr>
        <w:pStyle w:val="Listenabsatz"/>
        <w:numPr>
          <w:ilvl w:val="1"/>
          <w:numId w:val="7"/>
        </w:numPr>
        <w:pPrChange w:id="149" w:author="Jan Riedel" w:date="2016-08-11T09:03:00Z">
          <w:pPr>
            <w:pStyle w:val="Listenabsatz"/>
            <w:numPr>
              <w:numId w:val="1"/>
            </w:numPr>
            <w:ind w:left="360" w:hanging="360"/>
          </w:pPr>
        </w:pPrChange>
      </w:pPr>
      <w:ins w:id="150" w:author="Jan Riedel" w:date="2016-08-11T09:19:00Z">
        <w:r>
          <w:t>F</w:t>
        </w:r>
        <w:r w:rsidR="00A33B3B">
          <w:t xml:space="preserve">ilter the solid and dry </w:t>
        </w:r>
      </w:ins>
      <w:ins w:id="151" w:author="Jan Riedel" w:date="2016-08-11T10:31:00Z">
        <w:r>
          <w:t xml:space="preserve">it </w:t>
        </w:r>
      </w:ins>
      <w:ins w:id="152" w:author="Jan Riedel" w:date="2016-08-11T09:19:00Z">
        <w:r w:rsidR="00A33B3B">
          <w:t>under reduced pressure</w:t>
        </w:r>
      </w:ins>
    </w:p>
    <w:p w14:paraId="0580E33C" w14:textId="09FE47E9" w:rsidR="009A0DBC" w:rsidDel="00D90697" w:rsidRDefault="009A0DBC" w:rsidP="00D90697">
      <w:pPr>
        <w:pStyle w:val="Listenabsatz"/>
        <w:ind w:left="360"/>
        <w:rPr>
          <w:del w:id="153" w:author="Jan Riedel" w:date="2016-08-10T16:49:00Z"/>
        </w:rPr>
      </w:pPr>
    </w:p>
    <w:p w14:paraId="7E154A6C" w14:textId="1B7D7DEF" w:rsidR="009A0DBC" w:rsidDel="00D90697" w:rsidRDefault="00750BEB">
      <w:pPr>
        <w:pStyle w:val="Listenabsatz"/>
        <w:numPr>
          <w:ilvl w:val="0"/>
          <w:numId w:val="6"/>
        </w:numPr>
        <w:rPr>
          <w:del w:id="154" w:author="Jan Riedel" w:date="2016-08-10T16:49:00Z"/>
        </w:rPr>
        <w:pPrChange w:id="155" w:author="Jan Riedel" w:date="2016-08-10T16:48:00Z">
          <w:pPr>
            <w:pStyle w:val="Listenabsatz"/>
            <w:numPr>
              <w:numId w:val="1"/>
            </w:numPr>
            <w:ind w:left="360" w:hanging="360"/>
          </w:pPr>
        </w:pPrChange>
      </w:pPr>
      <w:del w:id="156" w:author="Jan Riedel" w:date="2016-08-10T16:49:00Z">
        <w:r w:rsidDel="00D90697">
          <w:delText>Assembly of the Dean-Stark apparatus</w:delText>
        </w:r>
      </w:del>
    </w:p>
    <w:p w14:paraId="35F6A844" w14:textId="3854F000" w:rsidR="009A0DBC" w:rsidDel="00D90697" w:rsidRDefault="009A0DBC" w:rsidP="00D90697">
      <w:pPr>
        <w:pStyle w:val="Listenabsatz"/>
        <w:rPr>
          <w:del w:id="157" w:author="Jan Riedel" w:date="2016-08-10T16:49:00Z"/>
        </w:rPr>
      </w:pPr>
    </w:p>
    <w:p w14:paraId="15FC562E" w14:textId="530E9B65" w:rsidR="009A0DBC" w:rsidDel="00D90697" w:rsidRDefault="00CE14D8">
      <w:pPr>
        <w:pStyle w:val="Listenabsatz"/>
        <w:numPr>
          <w:ilvl w:val="0"/>
          <w:numId w:val="6"/>
        </w:numPr>
        <w:rPr>
          <w:del w:id="158" w:author="Jan Riedel" w:date="2016-08-10T16:49:00Z"/>
        </w:rPr>
        <w:pPrChange w:id="159" w:author="Jan Riedel" w:date="2016-08-10T16:48:00Z">
          <w:pPr>
            <w:pStyle w:val="Listenabsatz"/>
            <w:numPr>
              <w:numId w:val="1"/>
            </w:numPr>
            <w:ind w:left="360" w:hanging="360"/>
          </w:pPr>
        </w:pPrChange>
      </w:pPr>
      <w:del w:id="160" w:author="Jan Riedel" w:date="2016-08-10T16:49:00Z">
        <w:r w:rsidDel="00D90697">
          <w:delText>Add carboxylic ester and alcohol and solvent</w:delText>
        </w:r>
      </w:del>
    </w:p>
    <w:p w14:paraId="1414AD74" w14:textId="726C4D67" w:rsidR="009A0DBC" w:rsidDel="00D90697" w:rsidRDefault="009A0DBC" w:rsidP="00D90697">
      <w:pPr>
        <w:pStyle w:val="Listenabsatz"/>
        <w:rPr>
          <w:del w:id="161" w:author="Jan Riedel" w:date="2016-08-10T16:49:00Z"/>
        </w:rPr>
      </w:pPr>
    </w:p>
    <w:p w14:paraId="0E0EDD92" w14:textId="67F799FF" w:rsidR="009A0DBC" w:rsidDel="00D90697" w:rsidRDefault="00CE14D8">
      <w:pPr>
        <w:pStyle w:val="Listenabsatz"/>
        <w:numPr>
          <w:ilvl w:val="0"/>
          <w:numId w:val="6"/>
        </w:numPr>
        <w:rPr>
          <w:del w:id="162" w:author="Jan Riedel" w:date="2016-08-10T16:49:00Z"/>
        </w:rPr>
        <w:pPrChange w:id="163" w:author="Jan Riedel" w:date="2016-08-10T16:48:00Z">
          <w:pPr>
            <w:pStyle w:val="Listenabsatz"/>
            <w:numPr>
              <w:numId w:val="1"/>
            </w:numPr>
            <w:ind w:left="360" w:hanging="360"/>
          </w:pPr>
        </w:pPrChange>
      </w:pPr>
      <w:del w:id="164" w:author="Jan Riedel" w:date="2016-08-10T16:49:00Z">
        <w:r w:rsidDel="00D90697">
          <w:delText>Heat the reaction</w:delText>
        </w:r>
      </w:del>
    </w:p>
    <w:p w14:paraId="00D2C7BB" w14:textId="20DBAA33" w:rsidR="009A0DBC" w:rsidDel="00D90697" w:rsidRDefault="009A0DBC" w:rsidP="00D90697">
      <w:pPr>
        <w:pStyle w:val="Listenabsatz"/>
        <w:rPr>
          <w:del w:id="165" w:author="Jan Riedel" w:date="2016-08-10T16:49:00Z"/>
        </w:rPr>
      </w:pPr>
    </w:p>
    <w:p w14:paraId="6B014619" w14:textId="46CE9AC6" w:rsidR="006B4CD6" w:rsidDel="00D90697" w:rsidRDefault="00CE14D8">
      <w:pPr>
        <w:pStyle w:val="Listenabsatz"/>
        <w:numPr>
          <w:ilvl w:val="0"/>
          <w:numId w:val="6"/>
        </w:numPr>
        <w:rPr>
          <w:del w:id="166" w:author="Jan Riedel" w:date="2016-08-10T16:49:00Z"/>
        </w:rPr>
        <w:pPrChange w:id="167" w:author="Jan Riedel" w:date="2016-08-10T16:48:00Z">
          <w:pPr>
            <w:pStyle w:val="Listenabsatz"/>
            <w:numPr>
              <w:numId w:val="1"/>
            </w:numPr>
            <w:ind w:left="360" w:hanging="360"/>
          </w:pPr>
        </w:pPrChange>
      </w:pPr>
      <w:del w:id="168" w:author="Jan Riedel" w:date="2016-08-10T16:49:00Z">
        <w:r w:rsidDel="00D90697">
          <w:delText xml:space="preserve">Measure the amount of the trapped water to determine the reaction progress </w:delText>
        </w:r>
      </w:del>
    </w:p>
    <w:commentRangeEnd w:id="76"/>
    <w:p w14:paraId="400C5580" w14:textId="3EABF3D2" w:rsidR="009A0DBC" w:rsidDel="00D90697" w:rsidRDefault="002B404F" w:rsidP="009A0DBC">
      <w:pPr>
        <w:pStyle w:val="Listenabsatz"/>
        <w:rPr>
          <w:del w:id="169" w:author="Jan Riedel" w:date="2016-08-10T16:49:00Z"/>
        </w:rPr>
      </w:pPr>
      <w:del w:id="170" w:author="Jan Riedel" w:date="2016-08-10T16:49:00Z">
        <w:r w:rsidDel="00D90697">
          <w:rPr>
            <w:rStyle w:val="Kommentarzeichen"/>
          </w:rPr>
          <w:commentReference w:id="76"/>
        </w:r>
      </w:del>
    </w:p>
    <w:p w14:paraId="447278E5" w14:textId="7E71E86E" w:rsidR="009D7C81" w:rsidRPr="00437A39" w:rsidRDefault="00467282" w:rsidP="00437A39">
      <w:pPr>
        <w:rPr>
          <w:b/>
          <w:sz w:val="28"/>
        </w:rPr>
      </w:pPr>
      <w:r w:rsidRPr="00467282">
        <w:rPr>
          <w:b/>
          <w:sz w:val="28"/>
        </w:rPr>
        <w:t>Representative Result</w:t>
      </w:r>
      <w:r w:rsidR="003E02E7">
        <w:rPr>
          <w:b/>
          <w:sz w:val="28"/>
        </w:rPr>
        <w:t>s</w:t>
      </w:r>
    </w:p>
    <w:p w14:paraId="0E9E5DE5" w14:textId="3B3B44A8" w:rsidR="001B30B3" w:rsidRDefault="00437A39" w:rsidP="00437A39">
      <w:pPr>
        <w:jc w:val="both"/>
      </w:pPr>
      <w:r>
        <w:t>Water will form and get</w:t>
      </w:r>
      <w:r w:rsidR="00D10224">
        <w:t>s</w:t>
      </w:r>
      <w:r>
        <w:t xml:space="preserve"> trapped over the course of the reaction. The theoretical amount of formed water upon complete conversion can be calculated and compared with the measured amount of the trapped water to determine the reaction progress. </w:t>
      </w:r>
    </w:p>
    <w:p w14:paraId="325CB29B" w14:textId="77777777" w:rsidR="00DC50CA" w:rsidRDefault="00DC50CA" w:rsidP="00437A39">
      <w:pPr>
        <w:jc w:val="both"/>
      </w:pPr>
    </w:p>
    <w:p w14:paraId="12D66DFA" w14:textId="14EB8869" w:rsidR="009311DE" w:rsidRDefault="009311DE" w:rsidP="009311DE">
      <w:pPr>
        <w:rPr>
          <w:b/>
          <w:sz w:val="28"/>
        </w:rPr>
      </w:pPr>
      <w:r>
        <w:rPr>
          <w:b/>
          <w:sz w:val="28"/>
        </w:rPr>
        <w:t>Summary</w:t>
      </w:r>
    </w:p>
    <w:p w14:paraId="68BA7352" w14:textId="7A74F460" w:rsidR="000B5A6E" w:rsidRDefault="0040266C" w:rsidP="009311DE">
      <w:r>
        <w:t xml:space="preserve">This experiment demonstrates in a vivid way Le </w:t>
      </w:r>
      <w:proofErr w:type="spellStart"/>
      <w:r>
        <w:t>Chatelier’s</w:t>
      </w:r>
      <w:proofErr w:type="spellEnd"/>
      <w:r>
        <w:t xml:space="preserve"> principle and how it can drive an equilibrium. </w:t>
      </w:r>
    </w:p>
    <w:p w14:paraId="293CA9FE" w14:textId="77777777" w:rsidR="00DC50CA" w:rsidRPr="000B5A6E" w:rsidRDefault="00DC50CA" w:rsidP="009311DE"/>
    <w:p w14:paraId="4F6939AC" w14:textId="66D45351" w:rsidR="009311DE" w:rsidRDefault="009311DE" w:rsidP="00986148">
      <w:commentRangeStart w:id="171"/>
      <w:r w:rsidRPr="0051701C">
        <w:rPr>
          <w:b/>
          <w:sz w:val="28"/>
        </w:rPr>
        <w:t>Applications</w:t>
      </w:r>
    </w:p>
    <w:p w14:paraId="7A8D2C5B" w14:textId="10CF248A" w:rsidR="00986148" w:rsidRDefault="009F7A1D" w:rsidP="00FF5939">
      <w:pPr>
        <w:jc w:val="both"/>
        <w:pPrChange w:id="172" w:author="Jan Riedel" w:date="2016-08-11T10:33:00Z">
          <w:pPr/>
        </w:pPrChange>
      </w:pPr>
      <w:r>
        <w:t xml:space="preserve">Dean-Stark traps are commonly used </w:t>
      </w:r>
      <w:ins w:id="173" w:author="Jan Riedel" w:date="2016-08-11T09:22:00Z">
        <w:r w:rsidR="00BB0A20">
          <w:t xml:space="preserve">to remove water from a solvent mixture. </w:t>
        </w:r>
      </w:ins>
      <w:ins w:id="174" w:author="Jan Riedel" w:date="2016-08-11T09:23:00Z">
        <w:r w:rsidR="00BB0A20">
          <w:t>T</w:t>
        </w:r>
      </w:ins>
      <w:ins w:id="175" w:author="Jan Riedel" w:date="2016-08-11T09:25:00Z">
        <w:r w:rsidR="00BB0A20">
          <w:t xml:space="preserve">here are several reasons why it might become </w:t>
        </w:r>
      </w:ins>
      <w:ins w:id="176" w:author="Jan Riedel" w:date="2016-08-11T10:32:00Z">
        <w:r w:rsidR="00FF5939">
          <w:t>necessary</w:t>
        </w:r>
      </w:ins>
      <w:ins w:id="177" w:author="Jan Riedel" w:date="2016-08-11T09:25:00Z">
        <w:r w:rsidR="00BB0A20">
          <w:t xml:space="preserve"> to remove water</w:t>
        </w:r>
      </w:ins>
      <w:ins w:id="178" w:author="Jan Riedel" w:date="2016-08-11T09:27:00Z">
        <w:r w:rsidR="00BB0A20">
          <w:t xml:space="preserve"> from a solve</w:t>
        </w:r>
        <w:r w:rsidR="00C61EB3">
          <w:t xml:space="preserve">nt mixture. A simple reason </w:t>
        </w:r>
      </w:ins>
      <w:ins w:id="179" w:author="Jan Riedel" w:date="2016-08-11T09:28:00Z">
        <w:r w:rsidR="00C61EB3">
          <w:t>is the removal of water through a simple distillation</w:t>
        </w:r>
      </w:ins>
      <w:ins w:id="180" w:author="Jan Riedel" w:date="2016-08-11T09:29:00Z">
        <w:r w:rsidR="00C61EB3">
          <w:t>, when water does not form an azeotrope with the other solvent</w:t>
        </w:r>
      </w:ins>
      <w:ins w:id="181" w:author="Jan Riedel" w:date="2016-08-11T09:28:00Z">
        <w:r w:rsidR="00C61EB3">
          <w:t xml:space="preserve">. </w:t>
        </w:r>
      </w:ins>
      <w:ins w:id="182" w:author="Jan Riedel" w:date="2016-08-11T09:29:00Z">
        <w:r w:rsidR="00C61EB3">
          <w:t>In this case the design of the Dean-Stark trap allows the removal of water.</w:t>
        </w:r>
      </w:ins>
      <w:ins w:id="183" w:author="Jan Riedel" w:date="2016-08-11T09:30:00Z">
        <w:r w:rsidR="00C61EB3">
          <w:t xml:space="preserve"> In the case of an </w:t>
        </w:r>
        <w:proofErr w:type="spellStart"/>
        <w:r w:rsidR="00C61EB3">
          <w:t>azeotropic</w:t>
        </w:r>
        <w:proofErr w:type="spellEnd"/>
        <w:r w:rsidR="00C61EB3">
          <w:t xml:space="preserve"> distillation the addition of an </w:t>
        </w:r>
        <w:proofErr w:type="spellStart"/>
        <w:r w:rsidR="00C61EB3">
          <w:t>entrainer</w:t>
        </w:r>
        <w:proofErr w:type="spellEnd"/>
        <w:r w:rsidR="00C61EB3">
          <w:t xml:space="preserve"> is necessary.</w:t>
        </w:r>
      </w:ins>
      <w:ins w:id="184" w:author="Jan Riedel" w:date="2016-08-11T09:31:00Z">
        <w:r w:rsidR="00C61EB3">
          <w:t xml:space="preserve"> </w:t>
        </w:r>
      </w:ins>
      <w:ins w:id="185" w:author="Jan Riedel" w:date="2016-08-11T09:32:00Z">
        <w:r w:rsidR="00C61EB3">
          <w:t>A</w:t>
        </w:r>
      </w:ins>
      <w:ins w:id="186" w:author="Jan Riedel" w:date="2016-08-11T10:33:00Z">
        <w:r w:rsidR="00FF5939">
          <w:t>n</w:t>
        </w:r>
      </w:ins>
      <w:ins w:id="187" w:author="Jan Riedel" w:date="2016-08-11T09:32:00Z">
        <w:r w:rsidR="00C61EB3">
          <w:t xml:space="preserve"> </w:t>
        </w:r>
        <w:proofErr w:type="spellStart"/>
        <w:r w:rsidR="00C61EB3">
          <w:t>entrainer</w:t>
        </w:r>
        <w:proofErr w:type="spellEnd"/>
        <w:r w:rsidR="00C61EB3">
          <w:t xml:space="preserve"> is an organic solvent, which will form an azeotrope with water but does not mix with water in the liquid phase. </w:t>
        </w:r>
      </w:ins>
      <w:ins w:id="188" w:author="Jan Riedel" w:date="2016-08-11T09:31:00Z">
        <w:r w:rsidR="00974BE2">
          <w:t xml:space="preserve">The </w:t>
        </w:r>
        <w:r w:rsidR="00C61EB3">
          <w:t xml:space="preserve">addition of an </w:t>
        </w:r>
        <w:proofErr w:type="spellStart"/>
        <w:r w:rsidR="00C61EB3">
          <w:t>entrainer</w:t>
        </w:r>
        <w:proofErr w:type="spellEnd"/>
        <w:r w:rsidR="00C61EB3">
          <w:t xml:space="preserve"> </w:t>
        </w:r>
      </w:ins>
      <w:ins w:id="189" w:author="Jan Riedel" w:date="2016-08-11T09:32:00Z">
        <w:r w:rsidR="00C61EB3">
          <w:t xml:space="preserve">ensures the continuous removal of water, which again gets trapped in the side arm of the </w:t>
        </w:r>
        <w:r w:rsidR="00C61EB3">
          <w:lastRenderedPageBreak/>
          <w:t>Dean-Stark trap.</w:t>
        </w:r>
      </w:ins>
      <w:ins w:id="190" w:author="Jan Riedel" w:date="2016-08-11T09:25:00Z">
        <w:r w:rsidR="00BB0A20">
          <w:t xml:space="preserve"> </w:t>
        </w:r>
      </w:ins>
      <w:ins w:id="191" w:author="Jan Riedel" w:date="2016-08-11T09:56:00Z">
        <w:r w:rsidR="00974BE2">
          <w:t xml:space="preserve">In a normal distillation </w:t>
        </w:r>
      </w:ins>
      <w:ins w:id="192" w:author="Jan Riedel" w:date="2016-08-11T09:58:00Z">
        <w:r w:rsidR="00974BE2">
          <w:t>apparatus,</w:t>
        </w:r>
      </w:ins>
      <w:ins w:id="193" w:author="Jan Riedel" w:date="2016-08-11T09:56:00Z">
        <w:r w:rsidR="00974BE2">
          <w:t xml:space="preserve"> the </w:t>
        </w:r>
      </w:ins>
      <w:ins w:id="194" w:author="Jan Riedel" w:date="2016-08-11T09:57:00Z">
        <w:r w:rsidR="00974BE2">
          <w:t>continuous</w:t>
        </w:r>
      </w:ins>
      <w:ins w:id="195" w:author="Jan Riedel" w:date="2016-08-11T09:56:00Z">
        <w:r w:rsidR="00974BE2">
          <w:t xml:space="preserve"> </w:t>
        </w:r>
      </w:ins>
      <w:ins w:id="196" w:author="Jan Riedel" w:date="2016-08-11T09:57:00Z">
        <w:r w:rsidR="00974BE2">
          <w:t xml:space="preserve">addition of an </w:t>
        </w:r>
        <w:proofErr w:type="spellStart"/>
        <w:r w:rsidR="00974BE2">
          <w:t>entrainer</w:t>
        </w:r>
        <w:proofErr w:type="spellEnd"/>
        <w:r w:rsidR="00974BE2">
          <w:t xml:space="preserve"> is necessary, since the distilled </w:t>
        </w:r>
        <w:proofErr w:type="spellStart"/>
        <w:r w:rsidR="00974BE2">
          <w:t>entrainer</w:t>
        </w:r>
        <w:proofErr w:type="spellEnd"/>
        <w:r w:rsidR="00974BE2">
          <w:t xml:space="preserve"> can</w:t>
        </w:r>
      </w:ins>
      <w:ins w:id="197" w:author="Jan Riedel" w:date="2016-08-11T09:58:00Z">
        <w:r w:rsidR="00974BE2">
          <w:t>’</w:t>
        </w:r>
      </w:ins>
      <w:ins w:id="198" w:author="Jan Riedel" w:date="2016-08-11T09:57:00Z">
        <w:r w:rsidR="00974BE2">
          <w:t>t flow</w:t>
        </w:r>
      </w:ins>
      <w:ins w:id="199" w:author="Jan Riedel" w:date="2016-08-11T09:58:00Z">
        <w:r w:rsidR="00974BE2">
          <w:t xml:space="preserve"> back to the solvent mixture.</w:t>
        </w:r>
      </w:ins>
      <w:ins w:id="200" w:author="Jan Riedel" w:date="2016-08-11T09:57:00Z">
        <w:r w:rsidR="00974BE2">
          <w:t xml:space="preserve"> </w:t>
        </w:r>
      </w:ins>
      <w:del w:id="201" w:author="Jan Riedel" w:date="2016-08-11T09:50:00Z">
        <w:r w:rsidDel="00974BE2">
          <w:delText>i</w:delText>
        </w:r>
      </w:del>
      <w:ins w:id="202" w:author="Jan Riedel" w:date="2016-08-11T09:53:00Z">
        <w:r w:rsidR="00974BE2">
          <w:t xml:space="preserve"> </w:t>
        </w:r>
      </w:ins>
      <w:ins w:id="203" w:author="Jan Riedel" w:date="2016-08-11T09:52:00Z">
        <w:r w:rsidR="006219A5">
          <w:t>The</w:t>
        </w:r>
        <w:r w:rsidR="00974BE2">
          <w:t xml:space="preserve"> Dean-Stark trap can </w:t>
        </w:r>
      </w:ins>
      <w:ins w:id="204" w:author="Jan Riedel" w:date="2016-08-11T10:00:00Z">
        <w:r w:rsidR="006219A5">
          <w:t xml:space="preserve">also be used to </w:t>
        </w:r>
      </w:ins>
      <w:ins w:id="205" w:author="Jan Riedel" w:date="2016-08-11T09:52:00Z">
        <w:r w:rsidR="00974BE2">
          <w:t xml:space="preserve">drive the equilibria of </w:t>
        </w:r>
      </w:ins>
      <w:del w:id="206" w:author="Jan Riedel" w:date="2016-08-11T09:54:00Z">
        <w:r w:rsidDel="00974BE2">
          <w:delText xml:space="preserve">n </w:delText>
        </w:r>
      </w:del>
      <w:r>
        <w:t>reactions</w:t>
      </w:r>
      <w:ins w:id="207" w:author="Jan Riedel" w:date="2016-08-11T09:58:00Z">
        <w:r w:rsidR="006219A5">
          <w:t>,</w:t>
        </w:r>
      </w:ins>
      <w:r>
        <w:t xml:space="preserve"> where water gets formed as a byproduct, like</w:t>
      </w:r>
      <w:ins w:id="208" w:author="Jan Riedel" w:date="2016-08-11T09:59:00Z">
        <w:r w:rsidR="006219A5">
          <w:t xml:space="preserve"> in an</w:t>
        </w:r>
      </w:ins>
      <w:r>
        <w:t xml:space="preserve"> ester or </w:t>
      </w:r>
      <w:proofErr w:type="spellStart"/>
      <w:r>
        <w:t>acetal</w:t>
      </w:r>
      <w:proofErr w:type="spellEnd"/>
      <w:r>
        <w:t xml:space="preserve"> formation</w:t>
      </w:r>
      <w:del w:id="209" w:author="Jan Riedel" w:date="2016-08-11T09:54:00Z">
        <w:r w:rsidDel="00974BE2">
          <w:delText>, to drive the equilibrium towards the desired product</w:delText>
        </w:r>
      </w:del>
      <w:r>
        <w:t xml:space="preserve">. </w:t>
      </w:r>
      <w:ins w:id="210" w:author="Jan Riedel" w:date="2016-08-11T09:54:00Z">
        <w:r w:rsidR="006219A5">
          <w:t>T</w:t>
        </w:r>
      </w:ins>
      <w:ins w:id="211" w:author="Jan Riedel" w:date="2016-08-11T10:01:00Z">
        <w:r w:rsidR="006219A5">
          <w:t xml:space="preserve">hrough an </w:t>
        </w:r>
        <w:proofErr w:type="spellStart"/>
        <w:r w:rsidR="006219A5">
          <w:t>azeotropic</w:t>
        </w:r>
        <w:proofErr w:type="spellEnd"/>
        <w:r w:rsidR="006219A5">
          <w:t xml:space="preserve"> distillation where the solvent is also the </w:t>
        </w:r>
        <w:proofErr w:type="spellStart"/>
        <w:r w:rsidR="006219A5">
          <w:t>entrainer</w:t>
        </w:r>
        <w:proofErr w:type="spellEnd"/>
        <w:r w:rsidR="006219A5">
          <w:t xml:space="preserve"> removes water from the reaction </w:t>
        </w:r>
      </w:ins>
      <w:ins w:id="212" w:author="Jan Riedel" w:date="2016-08-11T10:04:00Z">
        <w:r w:rsidR="006219A5">
          <w:t xml:space="preserve">and therefore from the equilibrium. Finally, an </w:t>
        </w:r>
        <w:proofErr w:type="spellStart"/>
        <w:r w:rsidR="006219A5">
          <w:t>azeotropic</w:t>
        </w:r>
        <w:proofErr w:type="spellEnd"/>
        <w:r w:rsidR="006219A5">
          <w:t xml:space="preserve"> distillation with a Dean-Stark trap can also be used to </w:t>
        </w:r>
      </w:ins>
      <w:ins w:id="213" w:author="Jan Riedel" w:date="2016-08-11T10:05:00Z">
        <w:r w:rsidR="006219A5">
          <w:t>determine the water content of solvent</w:t>
        </w:r>
      </w:ins>
      <w:ins w:id="214" w:author="Jan Riedel" w:date="2016-08-11T10:37:00Z">
        <w:r w:rsidR="004E24FC">
          <w:t>s</w:t>
        </w:r>
      </w:ins>
      <w:bookmarkStart w:id="215" w:name="_GoBack"/>
      <w:bookmarkEnd w:id="215"/>
      <w:ins w:id="216" w:author="Jan Riedel" w:date="2016-08-11T10:05:00Z">
        <w:r w:rsidR="006219A5">
          <w:t xml:space="preserve"> or solvent mixtures. Not only water can be removed with a Dean-Stark trap but also </w:t>
        </w:r>
      </w:ins>
      <w:del w:id="217" w:author="Jan Riedel" w:date="2016-08-11T10:06:00Z">
        <w:r w:rsidDel="006219A5">
          <w:delText>It can be also used to remove</w:delText>
        </w:r>
      </w:del>
      <w:r>
        <w:t xml:space="preserve"> volatile alcohols by placing 5</w:t>
      </w:r>
      <w:ins w:id="218" w:author="Andrew Wilkens" w:date="2016-07-29T16:28:00Z">
        <w:r w:rsidR="002B404F">
          <w:t>-</w:t>
        </w:r>
      </w:ins>
      <w:ins w:id="219" w:author="Andrew Wilkens" w:date="2016-07-29T16:29:00Z">
        <w:r w:rsidR="002B404F">
          <w:rPr>
            <w:rFonts w:ascii="Cambria" w:hAnsi="Cambria"/>
          </w:rPr>
          <w:t>Å</w:t>
        </w:r>
      </w:ins>
      <w:del w:id="220" w:author="Andrew Wilkens" w:date="2016-07-29T16:28:00Z">
        <w:r w:rsidDel="002B404F">
          <w:delText xml:space="preserve"> </w:delText>
        </w:r>
        <w:r w:rsidR="00822CBA" w:rsidDel="002B404F">
          <w:delText>A</w:delText>
        </w:r>
      </w:del>
      <w:r w:rsidR="00822CBA">
        <w:t xml:space="preserve"> </w:t>
      </w:r>
      <w:r>
        <w:t xml:space="preserve">molecular sieves in the trap. </w:t>
      </w:r>
    </w:p>
    <w:commentRangeEnd w:id="171"/>
    <w:p w14:paraId="17524C45" w14:textId="77777777" w:rsidR="00DC50CA" w:rsidRDefault="002B404F" w:rsidP="00986148">
      <w:r>
        <w:rPr>
          <w:rStyle w:val="Kommentarzeichen"/>
        </w:rPr>
        <w:commentReference w:id="171"/>
      </w:r>
    </w:p>
    <w:p w14:paraId="0741333C" w14:textId="67B97F27" w:rsidR="00583BBA" w:rsidRPr="00DC50CA" w:rsidRDefault="00DC50CA">
      <w:pPr>
        <w:rPr>
          <w:b/>
          <w:sz w:val="28"/>
          <w:szCs w:val="28"/>
        </w:rPr>
      </w:pPr>
      <w:r w:rsidRPr="00DC50CA">
        <w:rPr>
          <w:b/>
          <w:sz w:val="28"/>
          <w:szCs w:val="28"/>
        </w:rPr>
        <w:t>Legend</w:t>
      </w:r>
    </w:p>
    <w:p w14:paraId="19AE40B6" w14:textId="5F8815FC" w:rsidR="00DC50CA" w:rsidRPr="002B404F" w:rsidRDefault="00DC50CA" w:rsidP="00DC50CA">
      <w:pPr>
        <w:rPr>
          <w:b/>
          <w:rPrChange w:id="221" w:author="Andrew Wilkens" w:date="2016-07-29T16:28:00Z">
            <w:rPr/>
          </w:rPrChange>
        </w:rPr>
      </w:pPr>
      <w:r w:rsidRPr="002B404F">
        <w:rPr>
          <w:b/>
          <w:rPrChange w:id="222" w:author="Andrew Wilkens" w:date="2016-07-29T16:28:00Z">
            <w:rPr/>
          </w:rPrChange>
        </w:rPr>
        <w:t>Figure 1</w:t>
      </w:r>
      <w:ins w:id="223" w:author="Andrew Wilkens" w:date="2016-07-29T16:28:00Z">
        <w:r w:rsidR="002B404F" w:rsidRPr="002B404F">
          <w:rPr>
            <w:b/>
            <w:rPrChange w:id="224" w:author="Andrew Wilkens" w:date="2016-07-29T16:28:00Z">
              <w:rPr/>
            </w:rPrChange>
          </w:rPr>
          <w:t>.</w:t>
        </w:r>
      </w:ins>
      <w:del w:id="225" w:author="Andrew Wilkens" w:date="2016-07-29T16:28:00Z">
        <w:r w:rsidRPr="002B404F" w:rsidDel="002B404F">
          <w:rPr>
            <w:b/>
            <w:rPrChange w:id="226" w:author="Andrew Wilkens" w:date="2016-07-29T16:28:00Z">
              <w:rPr/>
            </w:rPrChange>
          </w:rPr>
          <w:delText>:</w:delText>
        </w:r>
      </w:del>
      <w:r w:rsidRPr="002B404F">
        <w:rPr>
          <w:b/>
          <w:rPrChange w:id="227" w:author="Andrew Wilkens" w:date="2016-07-29T16:28:00Z">
            <w:rPr/>
          </w:rPrChange>
        </w:rPr>
        <w:t xml:space="preserve"> Dean-Stark apparatus</w:t>
      </w:r>
    </w:p>
    <w:p w14:paraId="472814F9" w14:textId="524FEE2F" w:rsidR="00DC50CA" w:rsidRDefault="00DC50CA"/>
    <w:sectPr w:rsidR="00DC50CA" w:rsidSect="000331A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 w:author="Andrew Wilkens" w:date="2016-07-29T16:08:00Z" w:initials="ASW">
    <w:p w14:paraId="2E4892D7" w14:textId="07D194CB" w:rsidR="00176D51" w:rsidRDefault="00176D51">
      <w:pPr>
        <w:pStyle w:val="Kommentartext"/>
      </w:pPr>
      <w:r>
        <w:rPr>
          <w:rStyle w:val="Kommentarzeichen"/>
        </w:rPr>
        <w:annotationRef/>
      </w:r>
      <w:r>
        <w:t>It seems like more resources use the term “Apparatus” than “Trap”. Do you have an opinion between the two?</w:t>
      </w:r>
    </w:p>
  </w:comment>
  <w:comment w:id="5" w:author="Jan Riedel" w:date="2016-08-09T16:57:00Z" w:initials="JR">
    <w:p w14:paraId="38F76271" w14:textId="38C5103D" w:rsidR="00230684" w:rsidRDefault="00230684" w:rsidP="00230684">
      <w:pPr>
        <w:pStyle w:val="Kommentartext"/>
      </w:pPr>
      <w:r>
        <w:rPr>
          <w:rStyle w:val="Kommentarzeichen"/>
        </w:rPr>
        <w:annotationRef/>
      </w:r>
      <w:r>
        <w:t xml:space="preserve">That is a good point. Dean Stark Trap seems to be more common to me. When I look for “Dean Stark Trap” on </w:t>
      </w:r>
      <w:proofErr w:type="spellStart"/>
      <w:r>
        <w:t>SciFinder</w:t>
      </w:r>
      <w:proofErr w:type="spellEnd"/>
      <w:r>
        <w:t xml:space="preserve"> I get 528 hits, whereas for “Dean Stark Apparatus” I only get 13 hits. I</w:t>
      </w:r>
      <w:r w:rsidR="00857891">
        <w:t>t</w:t>
      </w:r>
      <w:r>
        <w:t xml:space="preserve"> </w:t>
      </w:r>
      <w:r w:rsidR="00857891">
        <w:t>appears</w:t>
      </w:r>
      <w:r>
        <w:t xml:space="preserve"> to me, that “Dean Stark Trap” is more common on the academic/patent literature</w:t>
      </w:r>
      <w:r w:rsidR="00004FC8">
        <w:t>.</w:t>
      </w:r>
    </w:p>
    <w:p w14:paraId="7B0CD424" w14:textId="6A27D91B" w:rsidR="00004FC8" w:rsidRDefault="00004FC8" w:rsidP="00230684">
      <w:pPr>
        <w:pStyle w:val="Kommentartext"/>
      </w:pPr>
      <w:r>
        <w:t xml:space="preserve">In google search I get 189k hits for “Dean Stark trap” and 71k hits for “Dean Stark apparatus” </w:t>
      </w:r>
    </w:p>
    <w:p w14:paraId="65CBA4D3" w14:textId="507F2691" w:rsidR="00230684" w:rsidRDefault="00230684">
      <w:pPr>
        <w:pStyle w:val="Kommentartext"/>
      </w:pPr>
    </w:p>
  </w:comment>
  <w:comment w:id="8" w:author="Andrew Wilkens" w:date="2016-07-29T17:26:00Z" w:initials="ASW">
    <w:p w14:paraId="0B20498A" w14:textId="2EF54CBB" w:rsidR="00176D51" w:rsidRDefault="00176D51">
      <w:pPr>
        <w:pStyle w:val="Kommentartext"/>
      </w:pPr>
      <w:r>
        <w:rPr>
          <w:rStyle w:val="Kommentarzeichen"/>
        </w:rPr>
        <w:annotationRef/>
      </w:r>
      <w:r>
        <w:t xml:space="preserve">This Overview focuses on one aspect of the trap: pushing reaction equilibria. It should focus on the more general use: collecting water during a synthesis. It can then include the reasons one would do this: pushing equilibria, determining water content, </w:t>
      </w:r>
      <w:proofErr w:type="spellStart"/>
      <w:r>
        <w:t>azeotropic</w:t>
      </w:r>
      <w:proofErr w:type="spellEnd"/>
      <w:r>
        <w:t xml:space="preserve"> distillations, etc.</w:t>
      </w:r>
    </w:p>
  </w:comment>
  <w:comment w:id="56" w:author="Andrew Wilkens" w:date="2016-07-29T16:15:00Z" w:initials="ASW">
    <w:p w14:paraId="5C6781E0" w14:textId="15BCB300" w:rsidR="00176D51" w:rsidRDefault="00176D51">
      <w:pPr>
        <w:pStyle w:val="Kommentartext"/>
      </w:pPr>
      <w:r>
        <w:rPr>
          <w:rStyle w:val="Kommentarzeichen"/>
        </w:rPr>
        <w:annotationRef/>
      </w:r>
      <w:r>
        <w:t>Expand on this point. What is an azeotrope, and how does it help in this case.</w:t>
      </w:r>
    </w:p>
  </w:comment>
  <w:comment w:id="74" w:author="Andrew Wilkens" w:date="2016-07-29T17:41:00Z" w:initials="ASW">
    <w:p w14:paraId="1192A499" w14:textId="727AA760" w:rsidR="00C84F01" w:rsidRDefault="00C84F01">
      <w:pPr>
        <w:pStyle w:val="Kommentartext"/>
      </w:pPr>
      <w:r>
        <w:rPr>
          <w:rStyle w:val="Kommentarzeichen"/>
        </w:rPr>
        <w:annotationRef/>
      </w:r>
      <w:r>
        <w:t>I don’t know this glassware very well. Does the water/toluene have to fill the apparatus to the side-arm before the toluene will re-enter the RBF?</w:t>
      </w:r>
    </w:p>
  </w:comment>
  <w:comment w:id="75" w:author="Jan Riedel" w:date="2016-08-10T11:01:00Z" w:initials="JR">
    <w:p w14:paraId="6C3A201F" w14:textId="75F454C0" w:rsidR="003E17A5" w:rsidRDefault="003E17A5">
      <w:pPr>
        <w:pStyle w:val="Kommentartext"/>
      </w:pPr>
      <w:r>
        <w:rPr>
          <w:rStyle w:val="Kommentarzeichen"/>
        </w:rPr>
        <w:annotationRef/>
      </w:r>
      <w:r>
        <w:t>Yes, that’s correct</w:t>
      </w:r>
    </w:p>
  </w:comment>
  <w:comment w:id="76" w:author="Andrew Wilkens" w:date="2016-07-29T16:33:00Z" w:initials="ASW">
    <w:p w14:paraId="030CC725" w14:textId="07D830A6" w:rsidR="00176D51" w:rsidRDefault="00176D51">
      <w:pPr>
        <w:pStyle w:val="Kommentartext"/>
      </w:pPr>
      <w:r>
        <w:rPr>
          <w:rStyle w:val="Kommentarzeichen"/>
        </w:rPr>
        <w:annotationRef/>
      </w:r>
      <w:r>
        <w:t>This Procedure doesn’t have enough granularity. Each of these points should be expanded upon, explaining how they are carried out in more detail. See the other submitted manuscripts for examples.</w:t>
      </w:r>
    </w:p>
  </w:comment>
  <w:comment w:id="171" w:author="Andrew Wilkens" w:date="2016-07-29T17:42:00Z" w:initials="ASW">
    <w:p w14:paraId="0BCF037C" w14:textId="2A88B73B" w:rsidR="00176D51" w:rsidRDefault="00176D51">
      <w:pPr>
        <w:pStyle w:val="Kommentartext"/>
      </w:pPr>
      <w:r>
        <w:rPr>
          <w:rStyle w:val="Kommentarzeichen"/>
        </w:rPr>
        <w:annotationRef/>
      </w:r>
      <w:r>
        <w:t xml:space="preserve">Like the Procedure, this is a bit terse. Flush it out to </w:t>
      </w:r>
      <w:r w:rsidR="00C84F01">
        <w:t xml:space="preserve">its logical conclusion. Also, please add additional uses of the glassware. From my research, this can include determining water content and </w:t>
      </w:r>
      <w:proofErr w:type="spellStart"/>
      <w:r w:rsidR="00C84F01">
        <w:t>azeotropic</w:t>
      </w:r>
      <w:proofErr w:type="spellEnd"/>
      <w:r w:rsidR="00C84F01">
        <w:t xml:space="preserve"> distillations.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E4892D7" w15:done="0"/>
  <w15:commentEx w15:paraId="65CBA4D3" w15:paraIdParent="2E4892D7" w15:done="0"/>
  <w15:commentEx w15:paraId="0B20498A" w15:done="0"/>
  <w15:commentEx w15:paraId="5C6781E0" w15:done="0"/>
  <w15:commentEx w15:paraId="1192A499" w15:done="0"/>
  <w15:commentEx w15:paraId="6C3A201F" w15:paraIdParent="1192A499" w15:done="0"/>
  <w15:commentEx w15:paraId="030CC725" w15:done="0"/>
  <w15:commentEx w15:paraId="0BCF037C"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293918"/>
    <w:multiLevelType w:val="multilevel"/>
    <w:tmpl w:val="B0F4265A"/>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D122822"/>
    <w:multiLevelType w:val="multilevel"/>
    <w:tmpl w:val="0407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4247588C"/>
    <w:multiLevelType w:val="hybridMultilevel"/>
    <w:tmpl w:val="83D06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831EA7"/>
    <w:multiLevelType w:val="hybridMultilevel"/>
    <w:tmpl w:val="5DAC15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B401AC"/>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704D187C"/>
    <w:multiLevelType w:val="multilevel"/>
    <w:tmpl w:val="32D442B2"/>
    <w:lvl w:ilvl="0">
      <w:start w:val="1"/>
      <w:numFmt w:val="decimal"/>
      <w:lvlText w:val="%1."/>
      <w:lvlJc w:val="left"/>
      <w:pPr>
        <w:ind w:left="766" w:hanging="360"/>
      </w:pPr>
    </w:lvl>
    <w:lvl w:ilvl="1">
      <w:start w:val="1"/>
      <w:numFmt w:val="lowerLetter"/>
      <w:lvlText w:val="%2."/>
      <w:lvlJc w:val="left"/>
      <w:pPr>
        <w:ind w:left="1486" w:hanging="360"/>
      </w:pPr>
    </w:lvl>
    <w:lvl w:ilvl="2">
      <w:start w:val="1"/>
      <w:numFmt w:val="lowerRoman"/>
      <w:lvlText w:val="%3."/>
      <w:lvlJc w:val="right"/>
      <w:pPr>
        <w:ind w:left="2206" w:hanging="180"/>
      </w:pPr>
    </w:lvl>
    <w:lvl w:ilvl="3">
      <w:start w:val="1"/>
      <w:numFmt w:val="decimal"/>
      <w:lvlText w:val="%4."/>
      <w:lvlJc w:val="left"/>
      <w:pPr>
        <w:ind w:left="2926" w:hanging="360"/>
      </w:pPr>
    </w:lvl>
    <w:lvl w:ilvl="4">
      <w:start w:val="1"/>
      <w:numFmt w:val="lowerLetter"/>
      <w:lvlText w:val="%5."/>
      <w:lvlJc w:val="left"/>
      <w:pPr>
        <w:ind w:left="3646" w:hanging="360"/>
      </w:pPr>
    </w:lvl>
    <w:lvl w:ilvl="5">
      <w:start w:val="1"/>
      <w:numFmt w:val="lowerRoman"/>
      <w:lvlText w:val="%6."/>
      <w:lvlJc w:val="right"/>
      <w:pPr>
        <w:ind w:left="4366" w:hanging="180"/>
      </w:pPr>
    </w:lvl>
    <w:lvl w:ilvl="6">
      <w:start w:val="1"/>
      <w:numFmt w:val="decimal"/>
      <w:lvlText w:val="%7."/>
      <w:lvlJc w:val="left"/>
      <w:pPr>
        <w:ind w:left="5086" w:hanging="360"/>
      </w:pPr>
    </w:lvl>
    <w:lvl w:ilvl="7">
      <w:start w:val="1"/>
      <w:numFmt w:val="lowerLetter"/>
      <w:lvlText w:val="%8."/>
      <w:lvlJc w:val="left"/>
      <w:pPr>
        <w:ind w:left="5806" w:hanging="360"/>
      </w:pPr>
    </w:lvl>
    <w:lvl w:ilvl="8">
      <w:start w:val="1"/>
      <w:numFmt w:val="lowerRoman"/>
      <w:lvlText w:val="%9."/>
      <w:lvlJc w:val="right"/>
      <w:pPr>
        <w:ind w:left="6526" w:hanging="180"/>
      </w:pPr>
    </w:lvl>
  </w:abstractNum>
  <w:abstractNum w:abstractNumId="6" w15:restartNumberingAfterBreak="0">
    <w:nsid w:val="769344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5"/>
  </w:num>
  <w:num w:numId="3">
    <w:abstractNumId w:val="6"/>
  </w:num>
  <w:num w:numId="4">
    <w:abstractNumId w:val="1"/>
  </w:num>
  <w:num w:numId="5">
    <w:abstractNumId w:val="3"/>
  </w:num>
  <w:num w:numId="6">
    <w:abstractNumId w:val="2"/>
  </w:num>
  <w:num w:numId="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n Riedel">
    <w15:presenceInfo w15:providerId="None" w15:userId="Jan Ried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trackRevisions/>
  <w:defaultTabStop w:val="720"/>
  <w:hyphenationZone w:val="425"/>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3EB9"/>
    <w:rsid w:val="00004FC8"/>
    <w:rsid w:val="00017A94"/>
    <w:rsid w:val="000331A6"/>
    <w:rsid w:val="00040633"/>
    <w:rsid w:val="000512AE"/>
    <w:rsid w:val="000550AD"/>
    <w:rsid w:val="000920FB"/>
    <w:rsid w:val="000A6E98"/>
    <w:rsid w:val="000B1046"/>
    <w:rsid w:val="000B5A6E"/>
    <w:rsid w:val="000B6A03"/>
    <w:rsid w:val="00102FEA"/>
    <w:rsid w:val="00105021"/>
    <w:rsid w:val="00107443"/>
    <w:rsid w:val="00134CB5"/>
    <w:rsid w:val="00156717"/>
    <w:rsid w:val="0017035F"/>
    <w:rsid w:val="00176D51"/>
    <w:rsid w:val="001828CA"/>
    <w:rsid w:val="00182CC8"/>
    <w:rsid w:val="001B0B4D"/>
    <w:rsid w:val="001B30B3"/>
    <w:rsid w:val="002005C9"/>
    <w:rsid w:val="00230684"/>
    <w:rsid w:val="00255BF4"/>
    <w:rsid w:val="002754A6"/>
    <w:rsid w:val="00296014"/>
    <w:rsid w:val="002A21AB"/>
    <w:rsid w:val="002B404F"/>
    <w:rsid w:val="003233AF"/>
    <w:rsid w:val="0032412D"/>
    <w:rsid w:val="003722EC"/>
    <w:rsid w:val="00392018"/>
    <w:rsid w:val="00392328"/>
    <w:rsid w:val="003C027B"/>
    <w:rsid w:val="003E02E7"/>
    <w:rsid w:val="003E17A5"/>
    <w:rsid w:val="003E3B7F"/>
    <w:rsid w:val="0040266C"/>
    <w:rsid w:val="004221BF"/>
    <w:rsid w:val="00424DD4"/>
    <w:rsid w:val="004315E6"/>
    <w:rsid w:val="00437A39"/>
    <w:rsid w:val="00467282"/>
    <w:rsid w:val="004A1058"/>
    <w:rsid w:val="004A1B00"/>
    <w:rsid w:val="004A3FA5"/>
    <w:rsid w:val="004B6E0B"/>
    <w:rsid w:val="004D59B5"/>
    <w:rsid w:val="004E24FC"/>
    <w:rsid w:val="0051701C"/>
    <w:rsid w:val="005525A0"/>
    <w:rsid w:val="005546C8"/>
    <w:rsid w:val="0056046C"/>
    <w:rsid w:val="00560984"/>
    <w:rsid w:val="00583BBA"/>
    <w:rsid w:val="00587541"/>
    <w:rsid w:val="006039E6"/>
    <w:rsid w:val="006219A5"/>
    <w:rsid w:val="00675119"/>
    <w:rsid w:val="00681DE9"/>
    <w:rsid w:val="006B073D"/>
    <w:rsid w:val="006B4CD6"/>
    <w:rsid w:val="006C493D"/>
    <w:rsid w:val="006C7BFA"/>
    <w:rsid w:val="006E6BDB"/>
    <w:rsid w:val="006E76F5"/>
    <w:rsid w:val="00701418"/>
    <w:rsid w:val="00740DB0"/>
    <w:rsid w:val="00750056"/>
    <w:rsid w:val="00750BEB"/>
    <w:rsid w:val="00760C9B"/>
    <w:rsid w:val="00793F73"/>
    <w:rsid w:val="007A498B"/>
    <w:rsid w:val="007A6FDA"/>
    <w:rsid w:val="007F3E1C"/>
    <w:rsid w:val="00821F68"/>
    <w:rsid w:val="00822CBA"/>
    <w:rsid w:val="00833C67"/>
    <w:rsid w:val="00857891"/>
    <w:rsid w:val="008D6E24"/>
    <w:rsid w:val="00903A4F"/>
    <w:rsid w:val="00915449"/>
    <w:rsid w:val="00924784"/>
    <w:rsid w:val="00925E0B"/>
    <w:rsid w:val="009311DE"/>
    <w:rsid w:val="00940630"/>
    <w:rsid w:val="009709CC"/>
    <w:rsid w:val="00973E64"/>
    <w:rsid w:val="00974BE2"/>
    <w:rsid w:val="00986148"/>
    <w:rsid w:val="00994D62"/>
    <w:rsid w:val="009A0DBC"/>
    <w:rsid w:val="009C5CD4"/>
    <w:rsid w:val="009D7C81"/>
    <w:rsid w:val="009F7A1D"/>
    <w:rsid w:val="00A03CCB"/>
    <w:rsid w:val="00A10E92"/>
    <w:rsid w:val="00A13FA9"/>
    <w:rsid w:val="00A24F6E"/>
    <w:rsid w:val="00A33B3B"/>
    <w:rsid w:val="00AB02A4"/>
    <w:rsid w:val="00AB0BBF"/>
    <w:rsid w:val="00B02CC2"/>
    <w:rsid w:val="00B170C6"/>
    <w:rsid w:val="00B3305B"/>
    <w:rsid w:val="00B604D7"/>
    <w:rsid w:val="00B73B04"/>
    <w:rsid w:val="00B84DE8"/>
    <w:rsid w:val="00B9099D"/>
    <w:rsid w:val="00B92A74"/>
    <w:rsid w:val="00BB0A20"/>
    <w:rsid w:val="00BB1202"/>
    <w:rsid w:val="00BD6C04"/>
    <w:rsid w:val="00BE1343"/>
    <w:rsid w:val="00BE203A"/>
    <w:rsid w:val="00C124F6"/>
    <w:rsid w:val="00C141BA"/>
    <w:rsid w:val="00C61EB3"/>
    <w:rsid w:val="00C84F01"/>
    <w:rsid w:val="00CB62F8"/>
    <w:rsid w:val="00CE14D8"/>
    <w:rsid w:val="00D0033C"/>
    <w:rsid w:val="00D10224"/>
    <w:rsid w:val="00D21158"/>
    <w:rsid w:val="00D90697"/>
    <w:rsid w:val="00DB0B36"/>
    <w:rsid w:val="00DB2C27"/>
    <w:rsid w:val="00DC16E3"/>
    <w:rsid w:val="00DC50CA"/>
    <w:rsid w:val="00DD2B35"/>
    <w:rsid w:val="00DE3D5C"/>
    <w:rsid w:val="00E05207"/>
    <w:rsid w:val="00E13596"/>
    <w:rsid w:val="00E62346"/>
    <w:rsid w:val="00ED0C30"/>
    <w:rsid w:val="00F2489A"/>
    <w:rsid w:val="00F426C0"/>
    <w:rsid w:val="00F427F5"/>
    <w:rsid w:val="00F55D38"/>
    <w:rsid w:val="00F6411C"/>
    <w:rsid w:val="00F774AF"/>
    <w:rsid w:val="00FC1C9F"/>
    <w:rsid w:val="00FC2EB5"/>
    <w:rsid w:val="00FC3B66"/>
    <w:rsid w:val="00FD3E7C"/>
    <w:rsid w:val="00FE622D"/>
    <w:rsid w:val="00FF5939"/>
    <w:rsid w:val="00FF78C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C1B768B"/>
  <w15:docId w15:val="{0863139E-0C2F-4764-B9B3-98E627199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4857B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B84DE8"/>
    <w:pPr>
      <w:spacing w:after="0"/>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84DE8"/>
    <w:rPr>
      <w:rFonts w:ascii="Lucida Grande" w:hAnsi="Lucida Grande" w:cs="Lucida Grande"/>
      <w:sz w:val="18"/>
      <w:szCs w:val="18"/>
    </w:rPr>
  </w:style>
  <w:style w:type="character" w:styleId="Kommentarzeichen">
    <w:name w:val="annotation reference"/>
    <w:basedOn w:val="Absatz-Standardschriftart"/>
    <w:uiPriority w:val="99"/>
    <w:semiHidden/>
    <w:unhideWhenUsed/>
    <w:rsid w:val="00973E64"/>
    <w:rPr>
      <w:sz w:val="18"/>
      <w:szCs w:val="18"/>
    </w:rPr>
  </w:style>
  <w:style w:type="paragraph" w:styleId="Kommentartext">
    <w:name w:val="annotation text"/>
    <w:basedOn w:val="Standard"/>
    <w:link w:val="KommentartextZchn"/>
    <w:uiPriority w:val="99"/>
    <w:semiHidden/>
    <w:unhideWhenUsed/>
    <w:rsid w:val="00973E64"/>
  </w:style>
  <w:style w:type="character" w:customStyle="1" w:styleId="KommentartextZchn">
    <w:name w:val="Kommentartext Zchn"/>
    <w:basedOn w:val="Absatz-Standardschriftart"/>
    <w:link w:val="Kommentartext"/>
    <w:uiPriority w:val="99"/>
    <w:semiHidden/>
    <w:rsid w:val="00973E64"/>
  </w:style>
  <w:style w:type="paragraph" w:styleId="Kommentarthema">
    <w:name w:val="annotation subject"/>
    <w:basedOn w:val="Kommentartext"/>
    <w:next w:val="Kommentartext"/>
    <w:link w:val="KommentarthemaZchn"/>
    <w:uiPriority w:val="99"/>
    <w:semiHidden/>
    <w:unhideWhenUsed/>
    <w:rsid w:val="00973E64"/>
    <w:rPr>
      <w:b/>
      <w:bCs/>
      <w:sz w:val="20"/>
      <w:szCs w:val="20"/>
    </w:rPr>
  </w:style>
  <w:style w:type="character" w:customStyle="1" w:styleId="KommentarthemaZchn">
    <w:name w:val="Kommentarthema Zchn"/>
    <w:basedOn w:val="KommentartextZchn"/>
    <w:link w:val="Kommentarthema"/>
    <w:uiPriority w:val="99"/>
    <w:semiHidden/>
    <w:rsid w:val="00973E64"/>
    <w:rPr>
      <w:b/>
      <w:bCs/>
      <w:sz w:val="20"/>
      <w:szCs w:val="20"/>
    </w:rPr>
  </w:style>
  <w:style w:type="paragraph" w:styleId="berarbeitung">
    <w:name w:val="Revision"/>
    <w:hidden/>
    <w:uiPriority w:val="99"/>
    <w:semiHidden/>
    <w:rsid w:val="005525A0"/>
    <w:pPr>
      <w:spacing w:after="0"/>
    </w:pPr>
  </w:style>
  <w:style w:type="paragraph" w:styleId="Listenabsatz">
    <w:name w:val="List Paragraph"/>
    <w:basedOn w:val="Standard"/>
    <w:uiPriority w:val="34"/>
    <w:qFormat/>
    <w:rsid w:val="002A21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81996">
      <w:bodyDiv w:val="1"/>
      <w:marLeft w:val="0"/>
      <w:marRight w:val="0"/>
      <w:marTop w:val="0"/>
      <w:marBottom w:val="0"/>
      <w:divBdr>
        <w:top w:val="none" w:sz="0" w:space="0" w:color="auto"/>
        <w:left w:val="none" w:sz="0" w:space="0" w:color="auto"/>
        <w:bottom w:val="none" w:sz="0" w:space="0" w:color="auto"/>
        <w:right w:val="none" w:sz="0" w:space="0" w:color="auto"/>
      </w:divBdr>
      <w:divsChild>
        <w:div w:id="1434978965">
          <w:marLeft w:val="0"/>
          <w:marRight w:val="0"/>
          <w:marTop w:val="0"/>
          <w:marBottom w:val="0"/>
          <w:divBdr>
            <w:top w:val="none" w:sz="0" w:space="0" w:color="auto"/>
            <w:left w:val="none" w:sz="0" w:space="0" w:color="auto"/>
            <w:bottom w:val="none" w:sz="0" w:space="0" w:color="auto"/>
            <w:right w:val="none" w:sz="0" w:space="0" w:color="auto"/>
          </w:divBdr>
        </w:div>
      </w:divsChild>
    </w:div>
    <w:div w:id="371929865">
      <w:bodyDiv w:val="1"/>
      <w:marLeft w:val="0"/>
      <w:marRight w:val="0"/>
      <w:marTop w:val="0"/>
      <w:marBottom w:val="0"/>
      <w:divBdr>
        <w:top w:val="none" w:sz="0" w:space="0" w:color="auto"/>
        <w:left w:val="none" w:sz="0" w:space="0" w:color="auto"/>
        <w:bottom w:val="none" w:sz="0" w:space="0" w:color="auto"/>
        <w:right w:val="none" w:sz="0" w:space="0" w:color="auto"/>
      </w:divBdr>
    </w:div>
    <w:div w:id="549658109">
      <w:bodyDiv w:val="1"/>
      <w:marLeft w:val="0"/>
      <w:marRight w:val="0"/>
      <w:marTop w:val="0"/>
      <w:marBottom w:val="0"/>
      <w:divBdr>
        <w:top w:val="none" w:sz="0" w:space="0" w:color="auto"/>
        <w:left w:val="none" w:sz="0" w:space="0" w:color="auto"/>
        <w:bottom w:val="none" w:sz="0" w:space="0" w:color="auto"/>
        <w:right w:val="none" w:sz="0" w:space="0" w:color="auto"/>
      </w:divBdr>
    </w:div>
    <w:div w:id="746342806">
      <w:bodyDiv w:val="1"/>
      <w:marLeft w:val="0"/>
      <w:marRight w:val="0"/>
      <w:marTop w:val="0"/>
      <w:marBottom w:val="0"/>
      <w:divBdr>
        <w:top w:val="none" w:sz="0" w:space="0" w:color="auto"/>
        <w:left w:val="none" w:sz="0" w:space="0" w:color="auto"/>
        <w:bottom w:val="none" w:sz="0" w:space="0" w:color="auto"/>
        <w:right w:val="none" w:sz="0" w:space="0" w:color="auto"/>
      </w:divBdr>
    </w:div>
    <w:div w:id="856769231">
      <w:bodyDiv w:val="1"/>
      <w:marLeft w:val="0"/>
      <w:marRight w:val="0"/>
      <w:marTop w:val="0"/>
      <w:marBottom w:val="0"/>
      <w:divBdr>
        <w:top w:val="none" w:sz="0" w:space="0" w:color="auto"/>
        <w:left w:val="none" w:sz="0" w:space="0" w:color="auto"/>
        <w:bottom w:val="none" w:sz="0" w:space="0" w:color="auto"/>
        <w:right w:val="none" w:sz="0" w:space="0" w:color="auto"/>
      </w:divBdr>
    </w:div>
    <w:div w:id="1206872795">
      <w:bodyDiv w:val="1"/>
      <w:marLeft w:val="0"/>
      <w:marRight w:val="0"/>
      <w:marTop w:val="0"/>
      <w:marBottom w:val="0"/>
      <w:divBdr>
        <w:top w:val="none" w:sz="0" w:space="0" w:color="auto"/>
        <w:left w:val="none" w:sz="0" w:space="0" w:color="auto"/>
        <w:bottom w:val="none" w:sz="0" w:space="0" w:color="auto"/>
        <w:right w:val="none" w:sz="0" w:space="0" w:color="auto"/>
      </w:divBdr>
    </w:div>
    <w:div w:id="1350639184">
      <w:bodyDiv w:val="1"/>
      <w:marLeft w:val="0"/>
      <w:marRight w:val="0"/>
      <w:marTop w:val="0"/>
      <w:marBottom w:val="0"/>
      <w:divBdr>
        <w:top w:val="none" w:sz="0" w:space="0" w:color="auto"/>
        <w:left w:val="none" w:sz="0" w:space="0" w:color="auto"/>
        <w:bottom w:val="none" w:sz="0" w:space="0" w:color="auto"/>
        <w:right w:val="none" w:sz="0" w:space="0" w:color="auto"/>
      </w:divBdr>
    </w:div>
    <w:div w:id="1603490534">
      <w:bodyDiv w:val="1"/>
      <w:marLeft w:val="0"/>
      <w:marRight w:val="0"/>
      <w:marTop w:val="0"/>
      <w:marBottom w:val="0"/>
      <w:divBdr>
        <w:top w:val="none" w:sz="0" w:space="0" w:color="auto"/>
        <w:left w:val="none" w:sz="0" w:space="0" w:color="auto"/>
        <w:bottom w:val="none" w:sz="0" w:space="0" w:color="auto"/>
        <w:right w:val="none" w:sz="0" w:space="0" w:color="auto"/>
      </w:divBdr>
    </w:div>
    <w:div w:id="1713382791">
      <w:bodyDiv w:val="1"/>
      <w:marLeft w:val="0"/>
      <w:marRight w:val="0"/>
      <w:marTop w:val="0"/>
      <w:marBottom w:val="0"/>
      <w:divBdr>
        <w:top w:val="none" w:sz="0" w:space="0" w:color="auto"/>
        <w:left w:val="none" w:sz="0" w:space="0" w:color="auto"/>
        <w:bottom w:val="none" w:sz="0" w:space="0" w:color="auto"/>
        <w:right w:val="none" w:sz="0" w:space="0" w:color="auto"/>
      </w:divBdr>
    </w:div>
    <w:div w:id="19822226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905</Words>
  <Characters>5707</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Journal of Visualized Experiments</Company>
  <LinksUpToDate>false</LinksUpToDate>
  <CharactersWithSpaces>6599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Jan Riedel</cp:lastModifiedBy>
  <cp:revision>21</cp:revision>
  <cp:lastPrinted>2016-07-05T15:51:00Z</cp:lastPrinted>
  <dcterms:created xsi:type="dcterms:W3CDTF">2016-07-29T21:39:00Z</dcterms:created>
  <dcterms:modified xsi:type="dcterms:W3CDTF">2016-08-11T17:38:00Z</dcterms:modified>
</cp:coreProperties>
</file>